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9E1" w:rsidRPr="006249E1" w:rsidRDefault="00347154" w:rsidP="008E2BFA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Akosa</w:t>
      </w:r>
      <w:r w:rsidR="006249E1" w:rsidRPr="006249E1"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sz w:val="24"/>
            <w:szCs w:val="24"/>
          </w:rPr>
          <w:alias w:val="Author"/>
          <w:id w:val="1902856782"/>
          <w:placeholder>
            <w:docPart w:val="68A10850C6DE462DB19CBF0449BCBB1A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del w:id="0" w:author="Akosa" w:date="2013-05-19T23:24:00Z">
            <w:r w:rsidR="00E867C3" w:rsidDel="00E867C3">
              <w:rPr>
                <w:rFonts w:ascii="Times New Roman" w:hAnsi="Times New Roman" w:cs="Times New Roman"/>
                <w:sz w:val="24"/>
                <w:szCs w:val="24"/>
              </w:rPr>
              <w:delText>Akosa</w:delText>
            </w:r>
          </w:del>
          <w:ins w:id="1" w:author="Akosa" w:date="2013-05-20T12:53:00Z">
            <w:r w:rsidR="00903C11">
              <w:rPr>
                <w:rFonts w:ascii="Times New Roman" w:hAnsi="Times New Roman" w:cs="Times New Roman"/>
                <w:sz w:val="24"/>
                <w:szCs w:val="24"/>
              </w:rPr>
              <w:t>Erinne</w:t>
            </w:r>
          </w:ins>
        </w:sdtContent>
      </w:sdt>
    </w:p>
    <w:sdt>
      <w:sdtPr>
        <w:rPr>
          <w:rFonts w:ascii="Times New Roman" w:hAnsi="Times New Roman" w:cs="Times New Roman"/>
          <w:sz w:val="24"/>
          <w:szCs w:val="24"/>
        </w:rPr>
        <w:alias w:val="Manager"/>
        <w:id w:val="-354889775"/>
        <w:placeholder>
          <w:docPart w:val="6768376B3E1947F49D159B79E8F69AE2"/>
        </w:placeholder>
        <w:dataBinding w:prefixMappings="xmlns:ns0='http://schemas.openxmlformats.org/officeDocument/2006/extended-properties' " w:xpath="/ns0:Properties[1]/ns0:Manager[1]" w:storeItemID="{6668398D-A668-4E3E-A5EB-62B293D839F1}"/>
        <w:text/>
      </w:sdtPr>
      <w:sdtContent>
        <w:p w:rsidR="006249E1" w:rsidRPr="006249E1" w:rsidRDefault="00BC3B58">
          <w:pPr>
            <w:spacing w:after="0" w:line="480" w:lineRule="auto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Carman</w:t>
          </w:r>
        </w:p>
      </w:sdtContent>
    </w:sdt>
    <w:p w:rsidR="006249E1" w:rsidRPr="006249E1" w:rsidRDefault="00347154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 Language and Composition</w:t>
      </w:r>
      <w:r w:rsidR="003472A2">
        <w:rPr>
          <w:rFonts w:ascii="Times New Roman" w:hAnsi="Times New Roman" w:cs="Times New Roman"/>
          <w:sz w:val="24"/>
          <w:szCs w:val="24"/>
        </w:rPr>
        <w:t xml:space="preserve"> (5</w:t>
      </w:r>
      <w:r w:rsidR="003472A2" w:rsidRPr="00C24BF0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3472A2">
        <w:rPr>
          <w:rFonts w:ascii="Times New Roman" w:hAnsi="Times New Roman" w:cs="Times New Roman"/>
          <w:sz w:val="24"/>
          <w:szCs w:val="24"/>
        </w:rPr>
        <w:t>)</w:t>
      </w:r>
    </w:p>
    <w:p w:rsidR="006249E1" w:rsidRPr="006249E1" w:rsidRDefault="00E867C3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ins w:id="2" w:author="Akosa" w:date="2013-05-19T23:24:00Z">
        <w:r>
          <w:rPr>
            <w:rFonts w:ascii="Times New Roman" w:hAnsi="Times New Roman" w:cs="Times New Roman"/>
            <w:sz w:val="24"/>
            <w:szCs w:val="24"/>
          </w:rPr>
          <w:t>19</w:t>
        </w:r>
      </w:ins>
      <w:del w:id="3" w:author="Akosa" w:date="2013-05-19T23:24:00Z">
        <w:r w:rsidR="00A74386" w:rsidDel="00E867C3">
          <w:rPr>
            <w:rFonts w:ascii="Times New Roman" w:hAnsi="Times New Roman" w:cs="Times New Roman"/>
            <w:sz w:val="24"/>
            <w:szCs w:val="24"/>
          </w:rPr>
          <w:delText>24</w:delText>
        </w:r>
      </w:del>
      <w:r w:rsidR="009F252F" w:rsidRPr="006249E1">
        <w:rPr>
          <w:rFonts w:ascii="Times New Roman" w:hAnsi="Times New Roman" w:cs="Times New Roman"/>
          <w:sz w:val="24"/>
          <w:szCs w:val="24"/>
        </w:rPr>
        <w:t xml:space="preserve"> </w:t>
      </w:r>
      <w:del w:id="4" w:author="Akosa" w:date="2013-05-19T23:25:00Z">
        <w:r w:rsidR="00A74386" w:rsidDel="00E867C3">
          <w:rPr>
            <w:rFonts w:ascii="Times New Roman" w:hAnsi="Times New Roman" w:cs="Times New Roman"/>
            <w:sz w:val="24"/>
            <w:szCs w:val="24"/>
          </w:rPr>
          <w:delText>February</w:delText>
        </w:r>
        <w:r w:rsidR="009F252F" w:rsidRPr="006249E1" w:rsidDel="00E867C3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ins w:id="5" w:author="Akosa" w:date="2013-05-19T23:25:00Z">
        <w:r>
          <w:rPr>
            <w:rFonts w:ascii="Times New Roman" w:hAnsi="Times New Roman" w:cs="Times New Roman"/>
            <w:sz w:val="24"/>
            <w:szCs w:val="24"/>
          </w:rPr>
          <w:t>May</w:t>
        </w:r>
        <w:r w:rsidRPr="006249E1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r w:rsidR="00A74386">
        <w:rPr>
          <w:rFonts w:ascii="Times New Roman" w:hAnsi="Times New Roman" w:cs="Times New Roman"/>
          <w:sz w:val="24"/>
          <w:szCs w:val="24"/>
        </w:rPr>
        <w:t>2013</w:t>
      </w:r>
      <w:bookmarkStart w:id="6" w:name="_GoBack"/>
      <w:bookmarkEnd w:id="6"/>
    </w:p>
    <w:sdt>
      <w:sdtPr>
        <w:rPr>
          <w:rFonts w:ascii="Times New Roman" w:hAnsi="Times New Roman" w:cs="Times New Roman"/>
          <w:sz w:val="24"/>
          <w:szCs w:val="24"/>
        </w:rPr>
        <w:alias w:val="Title"/>
        <w:id w:val="-989404235"/>
        <w:placeholder>
          <w:docPart w:val="190C666A51A54468BB68234BBF8F0FE1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p w:rsidR="006249E1" w:rsidRPr="006249E1" w:rsidRDefault="00E867C3">
          <w:pPr>
            <w:spacing w:after="0" w:line="480" w:lineRule="auto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del w:id="7" w:author="Akosa" w:date="2013-05-19T23:24:00Z">
            <w:r w:rsidDel="00E867C3">
              <w:rPr>
                <w:rFonts w:ascii="Times New Roman" w:hAnsi="Times New Roman" w:cs="Times New Roman"/>
                <w:sz w:val="24"/>
                <w:szCs w:val="24"/>
              </w:rPr>
              <w:delText>Insert Title Here</w:delText>
            </w:r>
          </w:del>
          <w:ins w:id="8" w:author="Akosa" w:date="2013-05-20T12:53:00Z">
            <w:r w:rsidR="00903C11">
              <w:rPr>
                <w:rFonts w:ascii="Times New Roman" w:hAnsi="Times New Roman" w:cs="Times New Roman"/>
                <w:sz w:val="24"/>
                <w:szCs w:val="24"/>
              </w:rPr>
              <w:t>Before and After</w:t>
            </w:r>
          </w:ins>
        </w:p>
      </w:sdtContent>
    </w:sdt>
    <w:p w:rsidR="00230C91" w:rsidRDefault="00230C9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480" w:lineRule="auto"/>
        <w:rPr>
          <w:ins w:id="9" w:author="Akosa" w:date="2013-05-20T01:37:00Z"/>
          <w:rFonts w:ascii="Times New Roman" w:hAnsi="Times New Roman" w:cs="Times New Roman"/>
          <w:sz w:val="24"/>
          <w:szCs w:val="24"/>
          <w:lang w:val="en"/>
        </w:rPr>
        <w:pPrChange w:id="10" w:author="Akosa" w:date="2013-05-20T09:33:00Z">
          <w:pPr>
            <w:tabs>
              <w:tab w:val="left" w:pos="360"/>
              <w:tab w:val="left" w:pos="720"/>
              <w:tab w:val="left" w:pos="1080"/>
              <w:tab w:val="left" w:pos="1440"/>
              <w:tab w:val="left" w:pos="1800"/>
              <w:tab w:val="left" w:pos="2160"/>
              <w:tab w:val="left" w:pos="2520"/>
              <w:tab w:val="left" w:pos="2880"/>
              <w:tab w:val="left" w:pos="3240"/>
              <w:tab w:val="left" w:pos="3600"/>
              <w:tab w:val="left" w:pos="3960"/>
              <w:tab w:val="left" w:pos="4320"/>
              <w:tab w:val="left" w:pos="4680"/>
              <w:tab w:val="left" w:pos="5040"/>
              <w:tab w:val="left" w:pos="5400"/>
              <w:tab w:val="left" w:pos="5760"/>
              <w:tab w:val="left" w:pos="6120"/>
              <w:tab w:val="left" w:pos="6480"/>
              <w:tab w:val="left" w:pos="6840"/>
              <w:tab w:val="left" w:pos="7200"/>
              <w:tab w:val="left" w:pos="7560"/>
              <w:tab w:val="left" w:pos="7920"/>
              <w:tab w:val="left" w:pos="8280"/>
              <w:tab w:val="left" w:pos="8640"/>
              <w:tab w:val="left" w:pos="9000"/>
              <w:tab w:val="left" w:pos="9360"/>
              <w:tab w:val="left" w:pos="9720"/>
              <w:tab w:val="left" w:pos="10080"/>
              <w:tab w:val="left" w:pos="10440"/>
              <w:tab w:val="left" w:pos="10800"/>
              <w:tab w:val="left" w:pos="11160"/>
              <w:tab w:val="left" w:pos="11520"/>
            </w:tabs>
            <w:autoSpaceDE w:val="0"/>
            <w:autoSpaceDN w:val="0"/>
            <w:adjustRightInd w:val="0"/>
            <w:spacing w:after="0" w:line="240" w:lineRule="auto"/>
          </w:pPr>
        </w:pPrChange>
      </w:pPr>
      <w:ins w:id="11" w:author="Akosa" w:date="2013-05-20T00:12:00Z">
        <w:r>
          <w:rPr>
            <w:rFonts w:ascii="Times New Roman" w:hAnsi="Times New Roman" w:cs="Times New Roman"/>
            <w:sz w:val="24"/>
            <w:szCs w:val="24"/>
            <w:lang w:val="en"/>
          </w:rPr>
          <w:tab/>
        </w:r>
      </w:ins>
      <w:ins w:id="12" w:author="Akosa" w:date="2013-05-20T00:59:00Z">
        <w:r w:rsidR="00CA7DC5">
          <w:rPr>
            <w:rFonts w:ascii="Times New Roman" w:hAnsi="Times New Roman" w:cs="Times New Roman"/>
            <w:sz w:val="24"/>
            <w:szCs w:val="24"/>
            <w:lang w:val="en"/>
          </w:rPr>
          <w:t>Greek philosopher Heraclitus</w:t>
        </w:r>
      </w:ins>
      <w:ins w:id="13" w:author="Akosa" w:date="2013-05-20T01:00:00Z">
        <w:r w:rsidR="00CA7DC5">
          <w:rPr>
            <w:rFonts w:ascii="Times New Roman" w:hAnsi="Times New Roman" w:cs="Times New Roman"/>
            <w:sz w:val="24"/>
            <w:szCs w:val="24"/>
            <w:lang w:val="en"/>
          </w:rPr>
          <w:t xml:space="preserve"> once declared</w:t>
        </w:r>
      </w:ins>
      <w:ins w:id="14" w:author="Akosa" w:date="2013-05-20T00:59:00Z">
        <w:r w:rsidR="00CA7DC5">
          <w:rPr>
            <w:rFonts w:ascii="Times New Roman" w:hAnsi="Times New Roman" w:cs="Times New Roman"/>
            <w:sz w:val="24"/>
            <w:szCs w:val="24"/>
            <w:lang w:val="en"/>
          </w:rPr>
          <w:t xml:space="preserve">, “You cannot step in the same river twice." </w:t>
        </w:r>
      </w:ins>
      <w:ins w:id="15" w:author="Akosa" w:date="2013-05-20T01:00:00Z">
        <w:r w:rsidR="00CA7DC5">
          <w:rPr>
            <w:rFonts w:ascii="Times New Roman" w:hAnsi="Times New Roman" w:cs="Times New Roman"/>
            <w:sz w:val="24"/>
            <w:szCs w:val="24"/>
            <w:lang w:val="en"/>
          </w:rPr>
          <w:t xml:space="preserve">When I first heard this quote as a small child, </w:t>
        </w:r>
      </w:ins>
      <w:ins w:id="16" w:author="Akosa" w:date="2013-05-20T09:27:00Z">
        <w:r w:rsidR="0002208C">
          <w:rPr>
            <w:rFonts w:ascii="Times New Roman" w:hAnsi="Times New Roman" w:cs="Times New Roman"/>
            <w:sz w:val="24"/>
            <w:szCs w:val="24"/>
            <w:lang w:val="en"/>
          </w:rPr>
          <w:t>it confused me</w:t>
        </w:r>
      </w:ins>
      <w:ins w:id="17" w:author="Akosa" w:date="2013-05-20T01:00:00Z">
        <w:r w:rsidR="00CA7DC5">
          <w:rPr>
            <w:rFonts w:ascii="Times New Roman" w:hAnsi="Times New Roman" w:cs="Times New Roman"/>
            <w:sz w:val="24"/>
            <w:szCs w:val="24"/>
            <w:lang w:val="en"/>
          </w:rPr>
          <w:t xml:space="preserve">. How does a river change? Does that mean what </w:t>
        </w:r>
      </w:ins>
      <w:ins w:id="18" w:author="Akosa" w:date="2013-05-20T01:01:00Z">
        <w:r w:rsidR="00CA7DC5">
          <w:rPr>
            <w:rFonts w:ascii="Times New Roman" w:hAnsi="Times New Roman" w:cs="Times New Roman"/>
            <w:sz w:val="24"/>
            <w:szCs w:val="24"/>
            <w:lang w:val="en"/>
          </w:rPr>
          <w:t>cartographers</w:t>
        </w:r>
      </w:ins>
      <w:ins w:id="19" w:author="Akosa" w:date="2013-05-20T01:00:00Z">
        <w:r w:rsidR="00CA7DC5">
          <w:rPr>
            <w:rFonts w:ascii="Times New Roman" w:hAnsi="Times New Roman" w:cs="Times New Roman"/>
            <w:sz w:val="24"/>
            <w:szCs w:val="24"/>
            <w:lang w:val="en"/>
          </w:rPr>
          <w:t xml:space="preserve"> call the Nile River</w:t>
        </w:r>
      </w:ins>
      <w:ins w:id="20" w:author="Akosa" w:date="2013-05-20T01:02:00Z">
        <w:r w:rsidR="00CA7DC5">
          <w:rPr>
            <w:rFonts w:ascii="Times New Roman" w:hAnsi="Times New Roman" w:cs="Times New Roman"/>
            <w:sz w:val="24"/>
            <w:szCs w:val="24"/>
            <w:lang w:val="en"/>
          </w:rPr>
          <w:t xml:space="preserve"> could change </w:t>
        </w:r>
      </w:ins>
      <w:ins w:id="21" w:author="Akosa" w:date="2013-05-20T09:27:00Z">
        <w:r w:rsidR="0002208C">
          <w:rPr>
            <w:rFonts w:ascii="Times New Roman" w:hAnsi="Times New Roman" w:cs="Times New Roman"/>
            <w:sz w:val="24"/>
            <w:szCs w:val="24"/>
            <w:lang w:val="en"/>
          </w:rPr>
          <w:t>nomenclature</w:t>
        </w:r>
      </w:ins>
      <w:ins w:id="22" w:author="Akosa" w:date="2013-05-20T01:02:00Z">
        <w:r w:rsidR="00034599">
          <w:rPr>
            <w:rFonts w:ascii="Times New Roman" w:hAnsi="Times New Roman" w:cs="Times New Roman"/>
            <w:sz w:val="24"/>
            <w:szCs w:val="24"/>
            <w:lang w:val="en"/>
          </w:rPr>
          <w:t xml:space="preserve"> to the Ohio River overnight?</w:t>
        </w:r>
      </w:ins>
      <w:ins w:id="23" w:author="Akosa" w:date="2013-05-20T01:27:00Z">
        <w:r w:rsidR="00034599">
          <w:rPr>
            <w:rFonts w:ascii="Times New Roman" w:hAnsi="Times New Roman" w:cs="Times New Roman"/>
            <w:sz w:val="24"/>
            <w:szCs w:val="24"/>
            <w:lang w:val="en"/>
          </w:rPr>
          <w:t xml:space="preserve"> I still radiate youth and exuberance, but I </w:t>
        </w:r>
      </w:ins>
      <w:ins w:id="24" w:author="Akosa" w:date="2013-05-20T01:28:00Z">
        <w:r w:rsidR="00034599">
          <w:rPr>
            <w:rFonts w:ascii="Times New Roman" w:hAnsi="Times New Roman" w:cs="Times New Roman"/>
            <w:sz w:val="24"/>
            <w:szCs w:val="24"/>
            <w:lang w:val="en"/>
          </w:rPr>
          <w:t>more clearly understand Heraclitus</w:t>
        </w:r>
      </w:ins>
      <w:ins w:id="25" w:author="Akosa" w:date="2013-05-20T01:29:00Z">
        <w:r w:rsidR="00034599">
          <w:rPr>
            <w:rFonts w:ascii="Times New Roman" w:hAnsi="Times New Roman" w:cs="Times New Roman"/>
            <w:sz w:val="24"/>
            <w:szCs w:val="24"/>
            <w:lang w:val="en"/>
          </w:rPr>
          <w:t xml:space="preserve"> at the end of this school year</w:t>
        </w:r>
      </w:ins>
      <w:ins w:id="26" w:author="Akosa" w:date="2013-05-20T01:27:00Z">
        <w:r w:rsidR="00034599">
          <w:rPr>
            <w:rFonts w:ascii="Times New Roman" w:hAnsi="Times New Roman" w:cs="Times New Roman"/>
            <w:sz w:val="24"/>
            <w:szCs w:val="24"/>
            <w:lang w:val="en"/>
          </w:rPr>
          <w:t>.</w:t>
        </w:r>
      </w:ins>
      <w:ins w:id="27" w:author="Akosa" w:date="2013-05-20T00:49:00Z">
        <w:r w:rsidR="00903C11">
          <w:rPr>
            <w:rFonts w:ascii="Times New Roman" w:hAnsi="Times New Roman" w:cs="Times New Roman"/>
            <w:sz w:val="24"/>
            <w:szCs w:val="24"/>
            <w:lang w:val="en"/>
          </w:rPr>
          <w:t xml:space="preserve"> My character </w:t>
        </w:r>
      </w:ins>
      <w:ins w:id="28" w:author="Akosa" w:date="2013-05-20T12:54:00Z">
        <w:r w:rsidR="00903C11">
          <w:rPr>
            <w:rFonts w:ascii="Times New Roman" w:hAnsi="Times New Roman" w:cs="Times New Roman"/>
            <w:sz w:val="24"/>
            <w:szCs w:val="24"/>
            <w:lang w:val="en"/>
          </w:rPr>
          <w:t>indicates no</w:t>
        </w:r>
      </w:ins>
      <w:ins w:id="29" w:author="Akosa" w:date="2013-05-20T00:49:00Z">
        <w:r w:rsidR="00E87743">
          <w:rPr>
            <w:rFonts w:ascii="Times New Roman" w:hAnsi="Times New Roman" w:cs="Times New Roman"/>
            <w:sz w:val="24"/>
            <w:szCs w:val="24"/>
            <w:lang w:val="en"/>
          </w:rPr>
          <w:t xml:space="preserve"> eroding or ebbing</w:t>
        </w:r>
      </w:ins>
      <w:ins w:id="30" w:author="Akosa" w:date="2013-05-20T01:32:00Z">
        <w:r w:rsidR="00E87743">
          <w:rPr>
            <w:rFonts w:ascii="Times New Roman" w:hAnsi="Times New Roman" w:cs="Times New Roman"/>
            <w:sz w:val="24"/>
            <w:szCs w:val="24"/>
            <w:lang w:val="en"/>
          </w:rPr>
          <w:t>; I hold onto my values and strive to fulfill lofty ambitions with the same vigor from the beginning of the year,</w:t>
        </w:r>
      </w:ins>
      <w:ins w:id="31" w:author="Akosa" w:date="2013-05-20T00:49:00Z">
        <w:r w:rsidR="00C964BF">
          <w:rPr>
            <w:rFonts w:ascii="Times New Roman" w:hAnsi="Times New Roman" w:cs="Times New Roman"/>
            <w:sz w:val="24"/>
            <w:szCs w:val="24"/>
            <w:lang w:val="en"/>
          </w:rPr>
          <w:t xml:space="preserve"> but I</w:t>
        </w:r>
      </w:ins>
      <w:ins w:id="32" w:author="Akosa" w:date="2013-05-20T00:57:00Z">
        <w:r w:rsidR="00C964BF">
          <w:rPr>
            <w:rFonts w:ascii="Times New Roman" w:hAnsi="Times New Roman" w:cs="Times New Roman"/>
            <w:sz w:val="24"/>
            <w:szCs w:val="24"/>
            <w:lang w:val="en"/>
          </w:rPr>
          <w:t xml:space="preserve"> ha</w:t>
        </w:r>
      </w:ins>
      <w:ins w:id="33" w:author="Akosa" w:date="2013-05-20T00:49:00Z">
        <w:r w:rsidR="00C964BF">
          <w:rPr>
            <w:rFonts w:ascii="Times New Roman" w:hAnsi="Times New Roman" w:cs="Times New Roman"/>
            <w:sz w:val="24"/>
            <w:szCs w:val="24"/>
            <w:lang w:val="en"/>
          </w:rPr>
          <w:t>ve seen too much</w:t>
        </w:r>
      </w:ins>
      <w:ins w:id="34" w:author="Akosa" w:date="2013-05-20T00:59:00Z">
        <w:r w:rsidR="00CA7DC5">
          <w:rPr>
            <w:rFonts w:ascii="Times New Roman" w:hAnsi="Times New Roman" w:cs="Times New Roman"/>
            <w:sz w:val="24"/>
            <w:szCs w:val="24"/>
            <w:lang w:val="en"/>
          </w:rPr>
          <w:t xml:space="preserve"> </w:t>
        </w:r>
      </w:ins>
      <w:ins w:id="35" w:author="Akosa" w:date="2013-05-20T01:34:00Z">
        <w:r w:rsidR="00E87743">
          <w:rPr>
            <w:rFonts w:ascii="Times New Roman" w:hAnsi="Times New Roman" w:cs="Times New Roman"/>
            <w:sz w:val="24"/>
            <w:szCs w:val="24"/>
            <w:lang w:val="en"/>
          </w:rPr>
          <w:t xml:space="preserve">in my pursuits </w:t>
        </w:r>
      </w:ins>
      <w:ins w:id="36" w:author="Akosa" w:date="2013-05-20T00:59:00Z">
        <w:r w:rsidR="00CA7DC5">
          <w:rPr>
            <w:rFonts w:ascii="Times New Roman" w:hAnsi="Times New Roman" w:cs="Times New Roman"/>
            <w:sz w:val="24"/>
            <w:szCs w:val="24"/>
            <w:lang w:val="en"/>
          </w:rPr>
          <w:t>to</w:t>
        </w:r>
      </w:ins>
      <w:ins w:id="37" w:author="Akosa" w:date="2013-05-20T00:49:00Z">
        <w:r w:rsidR="00C964BF">
          <w:rPr>
            <w:rFonts w:ascii="Times New Roman" w:hAnsi="Times New Roman" w:cs="Times New Roman"/>
            <w:sz w:val="24"/>
            <w:szCs w:val="24"/>
            <w:lang w:val="en"/>
          </w:rPr>
          <w:t xml:space="preserve"> </w:t>
        </w:r>
      </w:ins>
      <w:ins w:id="38" w:author="Akosa" w:date="2013-05-20T00:59:00Z">
        <w:r w:rsidR="00CA7DC5">
          <w:rPr>
            <w:rFonts w:ascii="Times New Roman" w:hAnsi="Times New Roman" w:cs="Times New Roman"/>
            <w:sz w:val="24"/>
            <w:szCs w:val="24"/>
            <w:lang w:val="en"/>
          </w:rPr>
          <w:t>retain</w:t>
        </w:r>
      </w:ins>
      <w:ins w:id="39" w:author="Akosa" w:date="2013-05-20T00:57:00Z">
        <w:r w:rsidR="00CA7DC5">
          <w:rPr>
            <w:rFonts w:ascii="Times New Roman" w:hAnsi="Times New Roman" w:cs="Times New Roman"/>
            <w:sz w:val="24"/>
            <w:szCs w:val="24"/>
            <w:lang w:val="en"/>
          </w:rPr>
          <w:t xml:space="preserve"> the same perspective</w:t>
        </w:r>
      </w:ins>
      <w:ins w:id="40" w:author="Akosa" w:date="2013-05-20T01:22:00Z">
        <w:r w:rsidR="00034599">
          <w:rPr>
            <w:rFonts w:ascii="Times New Roman" w:hAnsi="Times New Roman" w:cs="Times New Roman"/>
            <w:sz w:val="24"/>
            <w:szCs w:val="24"/>
            <w:lang w:val="en"/>
          </w:rPr>
          <w:t xml:space="preserve"> on life that I had before that first fateful day of junior year in August</w:t>
        </w:r>
      </w:ins>
      <w:ins w:id="41" w:author="Akosa" w:date="2013-05-20T01:34:00Z">
        <w:r w:rsidR="00E87743">
          <w:rPr>
            <w:rFonts w:ascii="Times New Roman" w:hAnsi="Times New Roman" w:cs="Times New Roman"/>
            <w:sz w:val="24"/>
            <w:szCs w:val="24"/>
            <w:lang w:val="en"/>
          </w:rPr>
          <w:t>.</w:t>
        </w:r>
      </w:ins>
    </w:p>
    <w:p w:rsidR="00B01025" w:rsidDel="00165696" w:rsidRDefault="00B6042E">
      <w:pPr>
        <w:spacing w:line="480" w:lineRule="auto"/>
        <w:rPr>
          <w:del w:id="42" w:author="Akosa" w:date="2013-05-20T00:11:00Z"/>
          <w:rFonts w:ascii="Times New Roman" w:hAnsi="Times New Roman" w:cs="Times New Roman"/>
          <w:sz w:val="24"/>
          <w:szCs w:val="24"/>
          <w:lang w:val="en"/>
        </w:rPr>
        <w:pPrChange w:id="43" w:author="Akosa" w:date="2013-05-20T09:33:00Z">
          <w:pPr>
            <w:jc w:val="center"/>
          </w:pPr>
        </w:pPrChange>
      </w:pPr>
      <w:ins w:id="44" w:author="Akosa" w:date="2013-05-20T01:42:00Z">
        <w:r>
          <w:rPr>
            <w:rFonts w:ascii="Times New Roman" w:hAnsi="Times New Roman" w:cs="Times New Roman"/>
            <w:sz w:val="24"/>
            <w:szCs w:val="24"/>
            <w:lang w:val="en"/>
          </w:rPr>
          <w:tab/>
        </w:r>
      </w:ins>
      <w:ins w:id="45" w:author="Akosa" w:date="2013-05-20T01:45:00Z">
        <w:r>
          <w:rPr>
            <w:rFonts w:ascii="Times New Roman" w:hAnsi="Times New Roman" w:cs="Times New Roman"/>
            <w:sz w:val="24"/>
            <w:szCs w:val="24"/>
            <w:lang w:val="en"/>
          </w:rPr>
          <w:t>Junior year, despite all of the trials and tribulations it may</w:t>
        </w:r>
      </w:ins>
      <w:ins w:id="46" w:author="Akosa" w:date="2013-05-20T01:47:00Z">
        <w:r>
          <w:rPr>
            <w:rFonts w:ascii="Times New Roman" w:hAnsi="Times New Roman" w:cs="Times New Roman"/>
            <w:sz w:val="24"/>
            <w:szCs w:val="24"/>
            <w:lang w:val="en"/>
          </w:rPr>
          <w:t xml:space="preserve"> have present</w:t>
        </w:r>
      </w:ins>
      <w:ins w:id="47" w:author="Akosa" w:date="2013-05-20T08:01:00Z">
        <w:r w:rsidR="00E363D2">
          <w:rPr>
            <w:rFonts w:ascii="Times New Roman" w:hAnsi="Times New Roman" w:cs="Times New Roman"/>
            <w:sz w:val="24"/>
            <w:szCs w:val="24"/>
            <w:lang w:val="en"/>
          </w:rPr>
          <w:t>ed</w:t>
        </w:r>
      </w:ins>
      <w:ins w:id="48" w:author="Akosa" w:date="2013-05-20T01:47:00Z">
        <w:r>
          <w:rPr>
            <w:rFonts w:ascii="Times New Roman" w:hAnsi="Times New Roman" w:cs="Times New Roman"/>
            <w:sz w:val="24"/>
            <w:szCs w:val="24"/>
            <w:lang w:val="en"/>
          </w:rPr>
          <w:t xml:space="preserve"> me, gave me its share of blissfu</w:t>
        </w:r>
        <w:r w:rsidR="00E363D2">
          <w:rPr>
            <w:rFonts w:ascii="Times New Roman" w:hAnsi="Times New Roman" w:cs="Times New Roman"/>
            <w:sz w:val="24"/>
            <w:szCs w:val="24"/>
            <w:lang w:val="en"/>
          </w:rPr>
          <w:t xml:space="preserve">l memories. </w:t>
        </w:r>
      </w:ins>
      <w:ins w:id="49" w:author="Akosa" w:date="2013-05-20T08:01:00Z">
        <w:r w:rsidR="00E363D2">
          <w:rPr>
            <w:rFonts w:ascii="Times New Roman" w:hAnsi="Times New Roman" w:cs="Times New Roman"/>
            <w:sz w:val="24"/>
            <w:szCs w:val="24"/>
            <w:lang w:val="en"/>
          </w:rPr>
          <w:t>With everything all said and done</w:t>
        </w:r>
      </w:ins>
      <w:ins w:id="50" w:author="Akosa" w:date="2013-05-20T01:47:00Z">
        <w:r>
          <w:rPr>
            <w:rFonts w:ascii="Times New Roman" w:hAnsi="Times New Roman" w:cs="Times New Roman"/>
            <w:sz w:val="24"/>
            <w:szCs w:val="24"/>
            <w:lang w:val="en"/>
          </w:rPr>
          <w:t>, I feel truly ble</w:t>
        </w:r>
        <w:r w:rsidR="00E363D2">
          <w:rPr>
            <w:rFonts w:ascii="Times New Roman" w:hAnsi="Times New Roman" w:cs="Times New Roman"/>
            <w:sz w:val="24"/>
            <w:szCs w:val="24"/>
            <w:lang w:val="en"/>
          </w:rPr>
          <w:t>ssed</w:t>
        </w:r>
        <w:r>
          <w:rPr>
            <w:rFonts w:ascii="Times New Roman" w:hAnsi="Times New Roman" w:cs="Times New Roman"/>
            <w:sz w:val="24"/>
            <w:szCs w:val="24"/>
            <w:lang w:val="en"/>
          </w:rPr>
          <w:t xml:space="preserve"> to have experience some of the events in this past school year with the family and friends I </w:t>
        </w:r>
      </w:ins>
      <w:ins w:id="51" w:author="Akosa" w:date="2013-05-20T09:27:00Z">
        <w:r w:rsidR="0002208C">
          <w:rPr>
            <w:rFonts w:ascii="Times New Roman" w:hAnsi="Times New Roman" w:cs="Times New Roman"/>
            <w:sz w:val="24"/>
            <w:szCs w:val="24"/>
            <w:lang w:val="en"/>
          </w:rPr>
          <w:t xml:space="preserve">hold </w:t>
        </w:r>
      </w:ins>
      <w:ins w:id="52" w:author="Akosa" w:date="2013-05-20T09:28:00Z">
        <w:r w:rsidR="0002208C">
          <w:rPr>
            <w:rFonts w:ascii="Times New Roman" w:hAnsi="Times New Roman" w:cs="Times New Roman"/>
            <w:sz w:val="24"/>
            <w:szCs w:val="24"/>
            <w:lang w:val="en"/>
          </w:rPr>
          <w:t>dearest</w:t>
        </w:r>
      </w:ins>
      <w:ins w:id="53" w:author="Akosa" w:date="2013-05-20T01:47:00Z">
        <w:r>
          <w:rPr>
            <w:rFonts w:ascii="Times New Roman" w:hAnsi="Times New Roman" w:cs="Times New Roman"/>
            <w:sz w:val="24"/>
            <w:szCs w:val="24"/>
            <w:lang w:val="en"/>
          </w:rPr>
          <w:t xml:space="preserve">. </w:t>
        </w:r>
      </w:ins>
      <w:ins w:id="54" w:author="Akosa" w:date="2013-05-20T01:42:00Z">
        <w:r>
          <w:rPr>
            <w:rFonts w:ascii="Times New Roman" w:hAnsi="Times New Roman" w:cs="Times New Roman"/>
            <w:sz w:val="24"/>
            <w:szCs w:val="24"/>
            <w:lang w:val="en"/>
          </w:rPr>
          <w:t xml:space="preserve">I </w:t>
        </w:r>
      </w:ins>
      <w:ins w:id="55" w:author="Akosa" w:date="2013-05-20T01:38:00Z">
        <w:r w:rsidR="00E87743">
          <w:rPr>
            <w:rFonts w:ascii="Times New Roman" w:hAnsi="Times New Roman" w:cs="Times New Roman"/>
            <w:sz w:val="24"/>
            <w:szCs w:val="24"/>
            <w:lang w:val="en"/>
          </w:rPr>
          <w:t>still remember staring at t</w:t>
        </w:r>
        <w:r>
          <w:rPr>
            <w:rFonts w:ascii="Times New Roman" w:hAnsi="Times New Roman" w:cs="Times New Roman"/>
            <w:sz w:val="24"/>
            <w:szCs w:val="24"/>
            <w:lang w:val="en"/>
          </w:rPr>
          <w:t>he ballot for Homecoming Court</w:t>
        </w:r>
      </w:ins>
      <w:ins w:id="56" w:author="Akosa" w:date="2013-05-20T01:49:00Z">
        <w:r>
          <w:rPr>
            <w:rFonts w:ascii="Times New Roman" w:hAnsi="Times New Roman" w:cs="Times New Roman"/>
            <w:sz w:val="24"/>
            <w:szCs w:val="24"/>
            <w:lang w:val="en"/>
          </w:rPr>
          <w:t>,</w:t>
        </w:r>
      </w:ins>
      <w:ins w:id="57" w:author="Akosa" w:date="2013-05-20T01:38:00Z">
        <w:r w:rsidR="00E87743">
          <w:rPr>
            <w:rFonts w:ascii="Times New Roman" w:hAnsi="Times New Roman" w:cs="Times New Roman"/>
            <w:sz w:val="24"/>
            <w:szCs w:val="24"/>
            <w:lang w:val="en"/>
          </w:rPr>
          <w:t xml:space="preserve"> </w:t>
        </w:r>
      </w:ins>
      <w:ins w:id="58" w:author="Akosa" w:date="2013-05-20T01:42:00Z">
        <w:r>
          <w:rPr>
            <w:rFonts w:ascii="Times New Roman" w:hAnsi="Times New Roman" w:cs="Times New Roman"/>
            <w:sz w:val="24"/>
            <w:szCs w:val="24"/>
            <w:lang w:val="en"/>
          </w:rPr>
          <w:t xml:space="preserve">laughing, </w:t>
        </w:r>
      </w:ins>
      <w:ins w:id="59" w:author="Akosa" w:date="2013-05-20T01:38:00Z">
        <w:r w:rsidR="00E87743">
          <w:rPr>
            <w:rFonts w:ascii="Times New Roman" w:hAnsi="Times New Roman" w:cs="Times New Roman"/>
            <w:sz w:val="24"/>
            <w:szCs w:val="24"/>
            <w:lang w:val="en"/>
          </w:rPr>
          <w:t>and thinking, “</w:t>
        </w:r>
      </w:ins>
      <w:ins w:id="60" w:author="Akosa" w:date="2013-05-20T01:43:00Z">
        <w:r>
          <w:rPr>
            <w:rFonts w:ascii="Times New Roman" w:hAnsi="Times New Roman" w:cs="Times New Roman"/>
            <w:sz w:val="24"/>
            <w:szCs w:val="24"/>
            <w:lang w:val="en"/>
          </w:rPr>
          <w:t>They must be messing with me.</w:t>
        </w:r>
      </w:ins>
      <w:ins w:id="61" w:author="Akosa" w:date="2013-05-20T01:49:00Z">
        <w:r>
          <w:rPr>
            <w:rFonts w:ascii="Times New Roman" w:hAnsi="Times New Roman" w:cs="Times New Roman"/>
            <w:sz w:val="24"/>
            <w:szCs w:val="24"/>
            <w:lang w:val="en"/>
          </w:rPr>
          <w:t xml:space="preserve"> What is my name doing here?</w:t>
        </w:r>
      </w:ins>
      <w:ins w:id="62" w:author="Akosa" w:date="2013-05-20T01:43:00Z">
        <w:r>
          <w:rPr>
            <w:rFonts w:ascii="Times New Roman" w:hAnsi="Times New Roman" w:cs="Times New Roman"/>
            <w:sz w:val="24"/>
            <w:szCs w:val="24"/>
            <w:lang w:val="en"/>
          </w:rPr>
          <w:t xml:space="preserve"> Is this some kind of joke</w:t>
        </w:r>
      </w:ins>
      <w:ins w:id="63" w:author="Akosa" w:date="2013-05-20T01:38:00Z">
        <w:r w:rsidR="00E87743">
          <w:rPr>
            <w:rFonts w:ascii="Times New Roman" w:hAnsi="Times New Roman" w:cs="Times New Roman"/>
            <w:sz w:val="24"/>
            <w:szCs w:val="24"/>
            <w:lang w:val="en"/>
          </w:rPr>
          <w:t>?</w:t>
        </w:r>
      </w:ins>
      <w:ins w:id="64" w:author="Akosa" w:date="2013-05-20T01:39:00Z">
        <w:r w:rsidR="00E87743">
          <w:rPr>
            <w:rFonts w:ascii="Times New Roman" w:hAnsi="Times New Roman" w:cs="Times New Roman"/>
            <w:sz w:val="24"/>
            <w:szCs w:val="24"/>
            <w:lang w:val="en"/>
          </w:rPr>
          <w:t>”</w:t>
        </w:r>
      </w:ins>
      <w:ins w:id="65" w:author="Akosa" w:date="2013-05-20T01:50:00Z">
        <w:r>
          <w:rPr>
            <w:rFonts w:ascii="Times New Roman" w:hAnsi="Times New Roman" w:cs="Times New Roman"/>
            <w:sz w:val="24"/>
            <w:szCs w:val="24"/>
            <w:lang w:val="en"/>
          </w:rPr>
          <w:t xml:space="preserve"> I remember coming to the homecoming game against Mundy’s Mill and feeling humiliatingly overdressed whenever a</w:t>
        </w:r>
        <w:r w:rsidR="00E363D2">
          <w:rPr>
            <w:rFonts w:ascii="Times New Roman" w:hAnsi="Times New Roman" w:cs="Times New Roman"/>
            <w:sz w:val="24"/>
            <w:szCs w:val="24"/>
            <w:lang w:val="en"/>
          </w:rPr>
          <w:t xml:space="preserve"> visitor commented on my attire</w:t>
        </w:r>
      </w:ins>
      <w:ins w:id="66" w:author="Akosa" w:date="2013-05-20T08:01:00Z">
        <w:r w:rsidR="00E363D2">
          <w:rPr>
            <w:rFonts w:ascii="Times New Roman" w:hAnsi="Times New Roman" w:cs="Times New Roman"/>
            <w:sz w:val="24"/>
            <w:szCs w:val="24"/>
            <w:lang w:val="en"/>
          </w:rPr>
          <w:t xml:space="preserve"> and awkward stepping forward to receive m</w:t>
        </w:r>
        <w:r w:rsidR="00B9321E">
          <w:rPr>
            <w:rFonts w:ascii="Times New Roman" w:hAnsi="Times New Roman" w:cs="Times New Roman"/>
            <w:sz w:val="24"/>
            <w:szCs w:val="24"/>
            <w:lang w:val="en"/>
          </w:rPr>
          <w:t>y scepter as Homecoming Prince.</w:t>
        </w:r>
      </w:ins>
      <w:ins w:id="67" w:author="Akosa" w:date="2013-05-20T09:41:00Z">
        <w:r w:rsidR="00B9321E">
          <w:rPr>
            <w:rFonts w:ascii="Times New Roman" w:hAnsi="Times New Roman" w:cs="Times New Roman"/>
            <w:sz w:val="24"/>
            <w:szCs w:val="24"/>
            <w:lang w:val="en"/>
          </w:rPr>
          <w:t xml:space="preserve"> </w:t>
        </w:r>
      </w:ins>
      <w:ins w:id="68" w:author="Akosa" w:date="2013-05-20T08:01:00Z">
        <w:r w:rsidR="00E363D2">
          <w:rPr>
            <w:rFonts w:ascii="Times New Roman" w:hAnsi="Times New Roman" w:cs="Times New Roman"/>
            <w:sz w:val="24"/>
            <w:szCs w:val="24"/>
            <w:lang w:val="en"/>
          </w:rPr>
          <w:t>I worried about letting arrogance subconsciously seep into my ego</w:t>
        </w:r>
      </w:ins>
      <w:ins w:id="69" w:author="Akosa" w:date="2013-05-20T09:41:00Z">
        <w:r w:rsidR="00B9321E">
          <w:rPr>
            <w:rFonts w:ascii="Times New Roman" w:hAnsi="Times New Roman" w:cs="Times New Roman"/>
            <w:sz w:val="24"/>
            <w:szCs w:val="24"/>
            <w:lang w:val="en"/>
          </w:rPr>
          <w:t xml:space="preserve"> after receiving such an honor, but </w:t>
        </w:r>
      </w:ins>
      <w:ins w:id="70" w:author="Akosa" w:date="2013-05-20T09:29:00Z">
        <w:r w:rsidR="0002208C">
          <w:rPr>
            <w:rFonts w:ascii="Times New Roman" w:hAnsi="Times New Roman" w:cs="Times New Roman"/>
            <w:sz w:val="24"/>
            <w:szCs w:val="24"/>
            <w:lang w:val="en"/>
          </w:rPr>
          <w:t xml:space="preserve">the </w:t>
        </w:r>
      </w:ins>
      <w:ins w:id="71" w:author="Akosa" w:date="2013-05-20T09:30:00Z">
        <w:r w:rsidR="0002208C">
          <w:rPr>
            <w:rFonts w:ascii="Times New Roman" w:hAnsi="Times New Roman" w:cs="Times New Roman"/>
            <w:sz w:val="24"/>
            <w:szCs w:val="24"/>
            <w:lang w:val="en"/>
          </w:rPr>
          <w:t xml:space="preserve">plight to remain buoyant in a sea of </w:t>
        </w:r>
      </w:ins>
      <w:ins w:id="72" w:author="Akosa" w:date="2013-05-20T09:31:00Z">
        <w:r w:rsidR="0002208C">
          <w:rPr>
            <w:rFonts w:ascii="Times New Roman" w:hAnsi="Times New Roman" w:cs="Times New Roman"/>
            <w:sz w:val="24"/>
            <w:szCs w:val="24"/>
            <w:lang w:val="en"/>
          </w:rPr>
          <w:t>essays</w:t>
        </w:r>
      </w:ins>
      <w:ins w:id="73" w:author="Akosa" w:date="2013-05-20T09:30:00Z">
        <w:r w:rsidR="0002208C">
          <w:rPr>
            <w:rFonts w:ascii="Times New Roman" w:hAnsi="Times New Roman" w:cs="Times New Roman"/>
            <w:sz w:val="24"/>
            <w:szCs w:val="24"/>
            <w:lang w:val="en"/>
          </w:rPr>
          <w:t xml:space="preserve">, labs, and </w:t>
        </w:r>
      </w:ins>
      <w:ins w:id="74" w:author="Akosa" w:date="2013-05-20T09:32:00Z">
        <w:r w:rsidR="0002208C">
          <w:rPr>
            <w:rFonts w:ascii="Times New Roman" w:hAnsi="Times New Roman" w:cs="Times New Roman"/>
            <w:sz w:val="24"/>
            <w:szCs w:val="24"/>
            <w:lang w:val="en"/>
          </w:rPr>
          <w:t xml:space="preserve">worksheets </w:t>
        </w:r>
        <w:r w:rsidR="0002208C">
          <w:rPr>
            <w:rFonts w:ascii="Times New Roman" w:hAnsi="Times New Roman" w:cs="Times New Roman"/>
            <w:sz w:val="24"/>
            <w:szCs w:val="24"/>
            <w:lang w:val="en"/>
          </w:rPr>
          <w:lastRenderedPageBreak/>
          <w:t>has kept me in a humble state of mind; I am still the same kid tryin</w:t>
        </w:r>
      </w:ins>
      <w:ins w:id="75" w:author="Akosa" w:date="2013-05-20T09:33:00Z">
        <w:r w:rsidR="008E2BFA">
          <w:rPr>
            <w:rFonts w:ascii="Times New Roman" w:hAnsi="Times New Roman" w:cs="Times New Roman"/>
            <w:sz w:val="24"/>
            <w:szCs w:val="24"/>
            <w:lang w:val="en"/>
          </w:rPr>
          <w:t>g</w:t>
        </w:r>
      </w:ins>
      <w:ins w:id="76" w:author="Akosa" w:date="2013-05-20T09:32:00Z">
        <w:r w:rsidR="0002208C">
          <w:rPr>
            <w:rFonts w:ascii="Times New Roman" w:hAnsi="Times New Roman" w:cs="Times New Roman"/>
            <w:sz w:val="24"/>
            <w:szCs w:val="24"/>
            <w:lang w:val="en"/>
          </w:rPr>
          <w:t xml:space="preserve"> to learn in what he believes to be a broken education system.</w:t>
        </w:r>
      </w:ins>
      <w:ins w:id="77" w:author="Akosa" w:date="2013-05-20T09:29:00Z">
        <w:r w:rsidR="0002208C">
          <w:rPr>
            <w:rFonts w:ascii="Times New Roman" w:hAnsi="Times New Roman" w:cs="Times New Roman"/>
            <w:sz w:val="24"/>
            <w:szCs w:val="24"/>
            <w:lang w:val="en"/>
          </w:rPr>
          <w:t xml:space="preserve"> </w:t>
        </w:r>
      </w:ins>
    </w:p>
    <w:p w:rsidR="00907AC7" w:rsidRDefault="00907AC7">
      <w:pPr>
        <w:tabs>
          <w:tab w:val="left" w:pos="360"/>
          <w:tab w:val="left" w:pos="720"/>
          <w:tab w:val="left" w:pos="1080"/>
          <w:tab w:val="left" w:pos="123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480" w:lineRule="auto"/>
        <w:rPr>
          <w:ins w:id="78" w:author="Akosa" w:date="2013-05-20T10:06:00Z"/>
          <w:rFonts w:ascii="Times New Roman" w:hAnsi="Times New Roman" w:cs="Times New Roman"/>
          <w:sz w:val="24"/>
          <w:szCs w:val="24"/>
          <w:lang w:val="en"/>
        </w:rPr>
        <w:pPrChange w:id="79" w:author="Akosa" w:date="2013-05-20T09:33:00Z">
          <w:pPr>
            <w:tabs>
              <w:tab w:val="left" w:pos="1230"/>
            </w:tabs>
          </w:pPr>
        </w:pPrChange>
      </w:pPr>
    </w:p>
    <w:p w:rsidR="00165696" w:rsidRDefault="00907AC7">
      <w:pPr>
        <w:tabs>
          <w:tab w:val="left" w:pos="360"/>
          <w:tab w:val="left" w:pos="720"/>
          <w:tab w:val="left" w:pos="1080"/>
          <w:tab w:val="left" w:pos="123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480" w:lineRule="auto"/>
        <w:rPr>
          <w:ins w:id="80" w:author="Akosa" w:date="2013-05-21T01:53:00Z"/>
          <w:rFonts w:ascii="Times New Roman" w:hAnsi="Times New Roman" w:cs="Times New Roman"/>
          <w:sz w:val="24"/>
          <w:szCs w:val="24"/>
          <w:lang w:val="en"/>
        </w:rPr>
        <w:pPrChange w:id="81" w:author="Akosa" w:date="2013-05-20T09:33:00Z">
          <w:pPr>
            <w:tabs>
              <w:tab w:val="left" w:pos="1230"/>
            </w:tabs>
          </w:pPr>
        </w:pPrChange>
      </w:pPr>
      <w:ins w:id="82" w:author="Akosa" w:date="2013-05-20T10:06:00Z">
        <w:r>
          <w:rPr>
            <w:rFonts w:ascii="Times New Roman" w:hAnsi="Times New Roman" w:cs="Times New Roman"/>
            <w:sz w:val="24"/>
            <w:szCs w:val="24"/>
            <w:lang w:val="en"/>
          </w:rPr>
          <w:tab/>
          <w:t>I learned more about manag</w:t>
        </w:r>
      </w:ins>
      <w:ins w:id="83" w:author="Akosa" w:date="2013-05-20T10:07:00Z">
        <w:r>
          <w:rPr>
            <w:rFonts w:ascii="Times New Roman" w:hAnsi="Times New Roman" w:cs="Times New Roman"/>
            <w:sz w:val="24"/>
            <w:szCs w:val="24"/>
            <w:lang w:val="en"/>
          </w:rPr>
          <w:t>ing my responsibilities as a scholar, athlete, and socialite in the first semester of junior year than I learned in freshman and sophomore years combined.</w:t>
        </w:r>
      </w:ins>
      <w:ins w:id="84" w:author="Akosa" w:date="2013-05-20T10:01:00Z">
        <w:r w:rsidR="00165696">
          <w:rPr>
            <w:rFonts w:ascii="Times New Roman" w:hAnsi="Times New Roman" w:cs="Times New Roman"/>
            <w:sz w:val="24"/>
            <w:szCs w:val="24"/>
            <w:lang w:val="en"/>
          </w:rPr>
          <w:t xml:space="preserve"> </w:t>
        </w:r>
      </w:ins>
      <w:ins w:id="85" w:author="Akosa" w:date="2013-05-20T10:12:00Z">
        <w:r>
          <w:rPr>
            <w:rFonts w:ascii="Times New Roman" w:hAnsi="Times New Roman" w:cs="Times New Roman"/>
            <w:sz w:val="24"/>
            <w:szCs w:val="24"/>
            <w:lang w:val="en"/>
          </w:rPr>
          <w:t xml:space="preserve">My learning cannot be attributed to my experiences serving as my mentor, but to the </w:t>
        </w:r>
      </w:ins>
      <w:ins w:id="86" w:author="Akosa" w:date="2013-05-20T10:16:00Z">
        <w:r w:rsidR="00A84EDB">
          <w:rPr>
            <w:rFonts w:ascii="Times New Roman" w:hAnsi="Times New Roman" w:cs="Times New Roman"/>
            <w:sz w:val="24"/>
            <w:szCs w:val="24"/>
            <w:lang w:val="en"/>
          </w:rPr>
          <w:t>questions I</w:t>
        </w:r>
      </w:ins>
      <w:ins w:id="87" w:author="Akosa" w:date="2013-05-20T10:12:00Z">
        <w:r>
          <w:rPr>
            <w:rFonts w:ascii="Times New Roman" w:hAnsi="Times New Roman" w:cs="Times New Roman"/>
            <w:sz w:val="24"/>
            <w:szCs w:val="24"/>
            <w:lang w:val="en"/>
          </w:rPr>
          <w:t xml:space="preserve"> would </w:t>
        </w:r>
      </w:ins>
      <w:ins w:id="88" w:author="Akosa" w:date="2013-05-20T10:16:00Z">
        <w:r w:rsidR="00A84EDB">
          <w:rPr>
            <w:rFonts w:ascii="Times New Roman" w:hAnsi="Times New Roman" w:cs="Times New Roman"/>
            <w:sz w:val="24"/>
            <w:szCs w:val="24"/>
            <w:lang w:val="en"/>
          </w:rPr>
          <w:t>slam</w:t>
        </w:r>
      </w:ins>
      <w:ins w:id="89" w:author="Akosa" w:date="2013-05-20T10:12:00Z">
        <w:r>
          <w:rPr>
            <w:rFonts w:ascii="Times New Roman" w:hAnsi="Times New Roman" w:cs="Times New Roman"/>
            <w:sz w:val="24"/>
            <w:szCs w:val="24"/>
            <w:lang w:val="en"/>
          </w:rPr>
          <w:t xml:space="preserve"> myself </w:t>
        </w:r>
      </w:ins>
      <w:ins w:id="90" w:author="Akosa" w:date="2013-05-20T10:16:00Z">
        <w:r w:rsidR="00A84EDB">
          <w:rPr>
            <w:rFonts w:ascii="Times New Roman" w:hAnsi="Times New Roman" w:cs="Times New Roman"/>
            <w:sz w:val="24"/>
            <w:szCs w:val="24"/>
            <w:lang w:val="en"/>
          </w:rPr>
          <w:t xml:space="preserve">with </w:t>
        </w:r>
      </w:ins>
      <w:ins w:id="91" w:author="Akosa" w:date="2013-05-20T10:14:00Z">
        <w:r>
          <w:rPr>
            <w:rFonts w:ascii="Times New Roman" w:hAnsi="Times New Roman" w:cs="Times New Roman"/>
            <w:sz w:val="24"/>
            <w:szCs w:val="24"/>
            <w:lang w:val="en"/>
          </w:rPr>
          <w:t>when the curtains were called and lights were dimmed</w:t>
        </w:r>
      </w:ins>
      <w:ins w:id="92" w:author="Akosa" w:date="2013-05-20T12:55:00Z">
        <w:r w:rsidR="00903C11">
          <w:rPr>
            <w:rFonts w:ascii="Times New Roman" w:hAnsi="Times New Roman" w:cs="Times New Roman"/>
            <w:sz w:val="24"/>
            <w:szCs w:val="24"/>
            <w:lang w:val="en"/>
          </w:rPr>
          <w:t xml:space="preserve"> on said experienc</w:t>
        </w:r>
      </w:ins>
      <w:ins w:id="93" w:author="Akosa" w:date="2013-05-20T12:56:00Z">
        <w:r w:rsidR="00903C11">
          <w:rPr>
            <w:rFonts w:ascii="Times New Roman" w:hAnsi="Times New Roman" w:cs="Times New Roman"/>
            <w:sz w:val="24"/>
            <w:szCs w:val="24"/>
            <w:lang w:val="en"/>
          </w:rPr>
          <w:t>e</w:t>
        </w:r>
      </w:ins>
      <w:ins w:id="94" w:author="Akosa" w:date="2013-05-20T12:55:00Z">
        <w:r w:rsidR="00903C11">
          <w:rPr>
            <w:rFonts w:ascii="Times New Roman" w:hAnsi="Times New Roman" w:cs="Times New Roman"/>
            <w:sz w:val="24"/>
            <w:szCs w:val="24"/>
            <w:lang w:val="en"/>
          </w:rPr>
          <w:t>s</w:t>
        </w:r>
      </w:ins>
      <w:ins w:id="95" w:author="Akosa" w:date="2013-05-20T10:14:00Z">
        <w:r>
          <w:rPr>
            <w:rFonts w:ascii="Times New Roman" w:hAnsi="Times New Roman" w:cs="Times New Roman"/>
            <w:sz w:val="24"/>
            <w:szCs w:val="24"/>
            <w:lang w:val="en"/>
          </w:rPr>
          <w:t xml:space="preserve">. True, I could blame the majority of my late nights on </w:t>
        </w:r>
      </w:ins>
      <w:ins w:id="96" w:author="Akosa" w:date="2013-05-20T10:17:00Z">
        <w:r w:rsidR="00A84EDB">
          <w:rPr>
            <w:rFonts w:ascii="Times New Roman" w:hAnsi="Times New Roman" w:cs="Times New Roman"/>
            <w:sz w:val="24"/>
            <w:szCs w:val="24"/>
            <w:lang w:val="en"/>
          </w:rPr>
          <w:t xml:space="preserve">one problem set or another, but a substantial portion of those late nights were spent longingly gazing at the metaphorical greener grass, wondering, </w:t>
        </w:r>
      </w:ins>
      <w:ins w:id="97" w:author="Akosa" w:date="2013-05-20T10:20:00Z">
        <w:r w:rsidR="00A84EDB">
          <w:rPr>
            <w:rFonts w:ascii="Times New Roman" w:hAnsi="Times New Roman" w:cs="Times New Roman"/>
            <w:sz w:val="24"/>
            <w:szCs w:val="24"/>
            <w:lang w:val="en"/>
          </w:rPr>
          <w:t>“Could I have done it better? How did I get so far? Can I get much higher?</w:t>
        </w:r>
      </w:ins>
      <w:ins w:id="98" w:author="Akosa" w:date="2013-05-21T02:07:00Z">
        <w:r w:rsidR="00C400C8">
          <w:rPr>
            <w:rFonts w:ascii="Times New Roman" w:hAnsi="Times New Roman" w:cs="Times New Roman"/>
            <w:sz w:val="24"/>
            <w:szCs w:val="24"/>
            <w:lang w:val="en"/>
          </w:rPr>
          <w:t xml:space="preserve"> (that last one is my favorite)</w:t>
        </w:r>
      </w:ins>
      <w:ins w:id="99" w:author="Akosa" w:date="2013-05-20T10:20:00Z">
        <w:r w:rsidR="00A84EDB">
          <w:rPr>
            <w:rFonts w:ascii="Times New Roman" w:hAnsi="Times New Roman" w:cs="Times New Roman"/>
            <w:sz w:val="24"/>
            <w:szCs w:val="24"/>
            <w:lang w:val="en"/>
          </w:rPr>
          <w:t>”</w:t>
        </w:r>
      </w:ins>
      <w:ins w:id="100" w:author="Akosa" w:date="2013-05-20T12:57:00Z">
        <w:r w:rsidR="00903C11">
          <w:rPr>
            <w:rFonts w:ascii="Times New Roman" w:hAnsi="Times New Roman" w:cs="Times New Roman"/>
            <w:sz w:val="24"/>
            <w:szCs w:val="24"/>
            <w:lang w:val="en"/>
          </w:rPr>
          <w:t xml:space="preserve"> I would drive myself to the brink of insanity with one question after another until, </w:t>
        </w:r>
      </w:ins>
      <w:ins w:id="101" w:author="Akosa" w:date="2013-05-20T13:03:00Z">
        <w:r w:rsidR="00903C11">
          <w:rPr>
            <w:rFonts w:ascii="Times New Roman" w:hAnsi="Times New Roman" w:cs="Times New Roman"/>
            <w:sz w:val="24"/>
            <w:szCs w:val="24"/>
            <w:lang w:val="en"/>
          </w:rPr>
          <w:t xml:space="preserve">somewhere in early March, I had a drastic change in perspective. </w:t>
        </w:r>
      </w:ins>
      <w:ins w:id="102" w:author="Akosa" w:date="2013-05-21T01:26:00Z">
        <w:r w:rsidR="00F5612E">
          <w:rPr>
            <w:rFonts w:ascii="Times New Roman" w:hAnsi="Times New Roman" w:cs="Times New Roman"/>
            <w:sz w:val="24"/>
            <w:szCs w:val="24"/>
            <w:lang w:val="en"/>
          </w:rPr>
          <w:t xml:space="preserve">I was reclining in a couch, thinking about what to write for a journal, assumed an upright position, looked around my dimly lit basement and thought, </w:t>
        </w:r>
      </w:ins>
      <w:ins w:id="103" w:author="Akosa" w:date="2013-05-21T01:27:00Z">
        <w:r w:rsidR="00F5612E">
          <w:rPr>
            <w:rFonts w:ascii="Times New Roman" w:hAnsi="Times New Roman" w:cs="Times New Roman"/>
            <w:sz w:val="24"/>
            <w:szCs w:val="24"/>
            <w:lang w:val="en"/>
          </w:rPr>
          <w:t>“What the hell am I doing sitting in the dark by myself? Is this what I want to be doing? Am I really on the way to success? If so, why do I feel like I am losing at the game of life?</w:t>
        </w:r>
      </w:ins>
      <w:ins w:id="104" w:author="Akosa" w:date="2013-05-21T01:28:00Z">
        <w:r w:rsidR="00F5612E">
          <w:rPr>
            <w:rFonts w:ascii="Times New Roman" w:hAnsi="Times New Roman" w:cs="Times New Roman"/>
            <w:sz w:val="24"/>
            <w:szCs w:val="24"/>
            <w:lang w:val="en"/>
          </w:rPr>
          <w:t>”</w:t>
        </w:r>
      </w:ins>
      <w:ins w:id="105" w:author="Akosa" w:date="2013-05-21T01:30:00Z">
        <w:r w:rsidR="00F5612E">
          <w:rPr>
            <w:rFonts w:ascii="Times New Roman" w:hAnsi="Times New Roman" w:cs="Times New Roman"/>
            <w:sz w:val="24"/>
            <w:szCs w:val="24"/>
            <w:lang w:val="en"/>
          </w:rPr>
          <w:t xml:space="preserve"> </w:t>
        </w:r>
      </w:ins>
      <w:ins w:id="106" w:author="Akosa" w:date="2013-05-21T01:37:00Z">
        <w:r w:rsidR="009D45D1">
          <w:rPr>
            <w:rFonts w:ascii="Times New Roman" w:hAnsi="Times New Roman" w:cs="Times New Roman"/>
            <w:sz w:val="24"/>
            <w:szCs w:val="24"/>
            <w:lang w:val="en"/>
          </w:rPr>
          <w:t>In that moment, I decided to answer the questions I spent late nights pondering. I was going to see what happened if I acted like I could not fail. I was going to see if I could get higher than being Homecoming Prince and a Cross Country state champion.</w:t>
        </w:r>
      </w:ins>
      <w:ins w:id="107" w:author="Akosa" w:date="2013-05-21T02:07:00Z">
        <w:r w:rsidR="00AA5B81">
          <w:rPr>
            <w:rFonts w:ascii="Times New Roman" w:hAnsi="Times New Roman" w:cs="Times New Roman"/>
            <w:sz w:val="24"/>
            <w:szCs w:val="24"/>
            <w:lang w:val="en"/>
          </w:rPr>
          <w:t xml:space="preserve"> I wanted to do the right thing with my basement.</w:t>
        </w:r>
      </w:ins>
      <w:ins w:id="108" w:author="Akosa" w:date="2013-05-21T01:37:00Z">
        <w:r w:rsidR="009D45D1">
          <w:rPr>
            <w:rFonts w:ascii="Times New Roman" w:hAnsi="Times New Roman" w:cs="Times New Roman"/>
            <w:sz w:val="24"/>
            <w:szCs w:val="24"/>
            <w:lang w:val="en"/>
          </w:rPr>
          <w:t xml:space="preserve"> I was </w:t>
        </w:r>
      </w:ins>
      <w:ins w:id="109" w:author="Akosa" w:date="2013-05-21T02:08:00Z">
        <w:r w:rsidR="00AA5B81">
          <w:rPr>
            <w:rFonts w:ascii="Times New Roman" w:hAnsi="Times New Roman" w:cs="Times New Roman"/>
            <w:sz w:val="24"/>
            <w:szCs w:val="24"/>
            <w:lang w:val="en"/>
          </w:rPr>
          <w:t>planning</w:t>
        </w:r>
      </w:ins>
      <w:ins w:id="110" w:author="Akosa" w:date="2013-05-21T01:37:00Z">
        <w:r w:rsidR="009D45D1">
          <w:rPr>
            <w:rFonts w:ascii="Times New Roman" w:hAnsi="Times New Roman" w:cs="Times New Roman"/>
            <w:sz w:val="24"/>
            <w:szCs w:val="24"/>
            <w:lang w:val="en"/>
          </w:rPr>
          <w:t xml:space="preserve"> a party</w:t>
        </w:r>
      </w:ins>
      <w:ins w:id="111" w:author="Akosa" w:date="2013-05-21T01:38:00Z">
        <w:r w:rsidR="009D45D1">
          <w:rPr>
            <w:rFonts w:ascii="Times New Roman" w:hAnsi="Times New Roman" w:cs="Times New Roman"/>
            <w:sz w:val="24"/>
            <w:szCs w:val="24"/>
            <w:lang w:val="en"/>
          </w:rPr>
          <w:t>.</w:t>
        </w:r>
      </w:ins>
      <w:ins w:id="112" w:author="Akosa" w:date="2013-05-21T02:05:00Z">
        <w:r w:rsidR="00C400C8">
          <w:rPr>
            <w:rFonts w:ascii="Times New Roman" w:hAnsi="Times New Roman" w:cs="Times New Roman"/>
            <w:sz w:val="24"/>
            <w:szCs w:val="24"/>
            <w:lang w:val="en"/>
          </w:rPr>
          <w:t xml:space="preserve"> </w:t>
        </w:r>
      </w:ins>
      <w:ins w:id="113" w:author="Akosa" w:date="2013-05-21T01:30:00Z">
        <w:r w:rsidR="00F5612E">
          <w:rPr>
            <w:rFonts w:ascii="Times New Roman" w:hAnsi="Times New Roman" w:cs="Times New Roman"/>
            <w:sz w:val="24"/>
            <w:szCs w:val="24"/>
            <w:lang w:val="en"/>
          </w:rPr>
          <w:t xml:space="preserve">My mother came downstairs to check on me two </w:t>
        </w:r>
      </w:ins>
      <w:ins w:id="114" w:author="Akosa" w:date="2013-05-21T01:32:00Z">
        <w:r w:rsidR="009D45D1">
          <w:rPr>
            <w:rFonts w:ascii="Times New Roman" w:hAnsi="Times New Roman" w:cs="Times New Roman"/>
            <w:sz w:val="24"/>
            <w:szCs w:val="24"/>
            <w:lang w:val="en"/>
          </w:rPr>
          <w:t>h</w:t>
        </w:r>
      </w:ins>
      <w:ins w:id="115" w:author="Akosa" w:date="2013-05-21T01:30:00Z">
        <w:r w:rsidR="00F5612E">
          <w:rPr>
            <w:rFonts w:ascii="Times New Roman" w:hAnsi="Times New Roman" w:cs="Times New Roman"/>
            <w:sz w:val="24"/>
            <w:szCs w:val="24"/>
            <w:lang w:val="en"/>
          </w:rPr>
          <w:t xml:space="preserve">ours later and, after observing me </w:t>
        </w:r>
      </w:ins>
      <w:ins w:id="116" w:author="Akosa" w:date="2013-05-21T01:36:00Z">
        <w:r w:rsidR="009D45D1">
          <w:rPr>
            <w:rFonts w:ascii="Times New Roman" w:hAnsi="Times New Roman" w:cs="Times New Roman"/>
            <w:sz w:val="24"/>
            <w:szCs w:val="24"/>
            <w:lang w:val="en"/>
          </w:rPr>
          <w:t>with a gleam of crazed excitement in my eyes</w:t>
        </w:r>
      </w:ins>
      <w:ins w:id="117" w:author="Akosa" w:date="2013-05-21T02:08:00Z">
        <w:r w:rsidR="00AA5B81">
          <w:rPr>
            <w:rFonts w:ascii="Times New Roman" w:hAnsi="Times New Roman" w:cs="Times New Roman"/>
            <w:sz w:val="24"/>
            <w:szCs w:val="24"/>
            <w:lang w:val="en"/>
          </w:rPr>
          <w:t xml:space="preserve"> as I moved this thing to that place</w:t>
        </w:r>
      </w:ins>
      <w:ins w:id="118" w:author="Akosa" w:date="2013-05-21T01:30:00Z">
        <w:r w:rsidR="00F5612E">
          <w:rPr>
            <w:rFonts w:ascii="Times New Roman" w:hAnsi="Times New Roman" w:cs="Times New Roman"/>
            <w:sz w:val="24"/>
            <w:szCs w:val="24"/>
            <w:lang w:val="en"/>
          </w:rPr>
          <w:t xml:space="preserve">, was ready to request an exorcism. </w:t>
        </w:r>
      </w:ins>
      <w:ins w:id="119" w:author="Akosa" w:date="2013-05-21T01:39:00Z">
        <w:r w:rsidR="009D45D1">
          <w:rPr>
            <w:rFonts w:ascii="Times New Roman" w:hAnsi="Times New Roman" w:cs="Times New Roman"/>
            <w:sz w:val="24"/>
            <w:szCs w:val="24"/>
            <w:lang w:val="en"/>
          </w:rPr>
          <w:t>Two months later, as I write this in my basement and reminisce on some great memories down here, I feel giddy as I realize how life could invert itself and still seem completely unchanged. Throwing these parties has me feeling like a young Jay Gatsby</w:t>
        </w:r>
      </w:ins>
      <w:ins w:id="120" w:author="Akosa" w:date="2013-05-21T02:10:00Z">
        <w:r w:rsidR="00AA5B81">
          <w:rPr>
            <w:rFonts w:ascii="Times New Roman" w:hAnsi="Times New Roman" w:cs="Times New Roman"/>
            <w:sz w:val="24"/>
            <w:szCs w:val="24"/>
            <w:lang w:val="en"/>
          </w:rPr>
          <w:t>; a</w:t>
        </w:r>
      </w:ins>
      <w:ins w:id="121" w:author="Akosa" w:date="2013-05-21T01:47:00Z">
        <w:r w:rsidR="00D546DD">
          <w:rPr>
            <w:rFonts w:ascii="Times New Roman" w:hAnsi="Times New Roman" w:cs="Times New Roman"/>
            <w:sz w:val="24"/>
            <w:szCs w:val="24"/>
            <w:lang w:val="en"/>
          </w:rPr>
          <w:t>lthough I maintain a presence at every one of my get-togethers, I still get this feeling that I am removed from the whole situation</w:t>
        </w:r>
      </w:ins>
      <w:ins w:id="122" w:author="Akosa" w:date="2013-05-21T01:52:00Z">
        <w:r w:rsidR="00D546DD">
          <w:rPr>
            <w:rFonts w:ascii="Times New Roman" w:hAnsi="Times New Roman" w:cs="Times New Roman"/>
            <w:sz w:val="24"/>
            <w:szCs w:val="24"/>
            <w:lang w:val="en"/>
          </w:rPr>
          <w:t xml:space="preserve">. I get this feeling that </w:t>
        </w:r>
      </w:ins>
      <w:ins w:id="123" w:author="Akosa" w:date="2013-05-21T01:47:00Z">
        <w:r w:rsidR="00D546DD">
          <w:rPr>
            <w:rFonts w:ascii="Times New Roman" w:hAnsi="Times New Roman" w:cs="Times New Roman"/>
            <w:sz w:val="24"/>
            <w:szCs w:val="24"/>
            <w:lang w:val="en"/>
          </w:rPr>
          <w:t xml:space="preserve">I derive my enjoyment from just throwing the party and inhaling the mirth in the air. </w:t>
        </w:r>
      </w:ins>
      <w:ins w:id="124" w:author="Akosa" w:date="2013-05-21T01:39:00Z">
        <w:r w:rsidR="009D45D1">
          <w:rPr>
            <w:rFonts w:ascii="Times New Roman" w:hAnsi="Times New Roman" w:cs="Times New Roman"/>
            <w:sz w:val="24"/>
            <w:szCs w:val="24"/>
            <w:lang w:val="en"/>
          </w:rPr>
          <w:t xml:space="preserve">Even though </w:t>
        </w:r>
      </w:ins>
      <w:ins w:id="125" w:author="Akosa" w:date="2013-05-21T01:46:00Z">
        <w:r w:rsidR="009D45D1">
          <w:rPr>
            <w:rFonts w:ascii="Times New Roman" w:hAnsi="Times New Roman" w:cs="Times New Roman"/>
            <w:sz w:val="24"/>
            <w:szCs w:val="24"/>
            <w:lang w:val="en"/>
          </w:rPr>
          <w:t>c</w:t>
        </w:r>
        <w:r w:rsidR="00D546DD">
          <w:rPr>
            <w:rFonts w:ascii="Times New Roman" w:hAnsi="Times New Roman" w:cs="Times New Roman"/>
            <w:sz w:val="24"/>
            <w:szCs w:val="24"/>
            <w:lang w:val="en"/>
          </w:rPr>
          <w:t>ollection of</w:t>
        </w:r>
      </w:ins>
      <w:ins w:id="126" w:author="Akosa" w:date="2013-05-21T01:39:00Z">
        <w:r w:rsidR="009D45D1">
          <w:rPr>
            <w:rFonts w:ascii="Times New Roman" w:hAnsi="Times New Roman" w:cs="Times New Roman"/>
            <w:sz w:val="24"/>
            <w:szCs w:val="24"/>
            <w:lang w:val="en"/>
          </w:rPr>
          <w:t xml:space="preserve"> contacts has experienced exponential expansion, I still retain the sense of vigilance that borders on paranoia</w:t>
        </w:r>
      </w:ins>
      <w:ins w:id="127" w:author="Akosa" w:date="2013-05-21T01:52:00Z">
        <w:r w:rsidR="00D546DD">
          <w:rPr>
            <w:rFonts w:ascii="Times New Roman" w:hAnsi="Times New Roman" w:cs="Times New Roman"/>
            <w:sz w:val="24"/>
            <w:szCs w:val="24"/>
            <w:lang w:val="en"/>
          </w:rPr>
          <w:t xml:space="preserve"> (if only Gatsby had it)</w:t>
        </w:r>
      </w:ins>
      <w:ins w:id="128" w:author="Akosa" w:date="2013-05-21T01:39:00Z">
        <w:r w:rsidR="009D45D1">
          <w:rPr>
            <w:rFonts w:ascii="Times New Roman" w:hAnsi="Times New Roman" w:cs="Times New Roman"/>
            <w:sz w:val="24"/>
            <w:szCs w:val="24"/>
            <w:lang w:val="en"/>
          </w:rPr>
          <w:t xml:space="preserve"> because I still abide by the golden rule that has gotten me through high school with </w:t>
        </w:r>
        <w:r w:rsidR="00D546DD">
          <w:rPr>
            <w:rFonts w:ascii="Times New Roman" w:hAnsi="Times New Roman" w:cs="Times New Roman"/>
            <w:sz w:val="24"/>
            <w:szCs w:val="24"/>
            <w:lang w:val="en"/>
          </w:rPr>
          <w:t>a bearable amount of adversary: keep your network big, but keep your power circle small.</w:t>
        </w:r>
      </w:ins>
    </w:p>
    <w:p w:rsidR="00D546DD" w:rsidRPr="008E2BFA" w:rsidRDefault="00D546DD">
      <w:pPr>
        <w:tabs>
          <w:tab w:val="left" w:pos="360"/>
          <w:tab w:val="left" w:pos="720"/>
          <w:tab w:val="left" w:pos="1080"/>
          <w:tab w:val="left" w:pos="123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480" w:lineRule="auto"/>
        <w:rPr>
          <w:ins w:id="129" w:author="Akosa" w:date="2013-05-20T09:56:00Z"/>
          <w:rFonts w:ascii="Times New Roman" w:hAnsi="Times New Roman" w:cs="Times New Roman"/>
          <w:sz w:val="24"/>
          <w:szCs w:val="24"/>
          <w:lang w:val="en"/>
          <w:rPrChange w:id="130" w:author="Akosa" w:date="2013-05-20T09:33:00Z">
            <w:rPr>
              <w:ins w:id="131" w:author="Akosa" w:date="2013-05-20T09:56:00Z"/>
              <w:rFonts w:ascii="Times New Roman" w:hAnsi="Times New Roman" w:cs="Times New Roman"/>
              <w:sz w:val="24"/>
              <w:szCs w:val="24"/>
            </w:rPr>
          </w:rPrChange>
        </w:rPr>
        <w:pPrChange w:id="132" w:author="Akosa" w:date="2013-05-20T09:33:00Z">
          <w:pPr>
            <w:tabs>
              <w:tab w:val="left" w:pos="1230"/>
            </w:tabs>
          </w:pPr>
        </w:pPrChange>
      </w:pPr>
      <w:ins w:id="133" w:author="Akosa" w:date="2013-05-21T01:53:00Z">
        <w:r>
          <w:rPr>
            <w:rFonts w:ascii="Times New Roman" w:hAnsi="Times New Roman" w:cs="Times New Roman"/>
            <w:sz w:val="24"/>
            <w:szCs w:val="24"/>
            <w:lang w:val="en"/>
          </w:rPr>
          <w:tab/>
          <w:t>Well, here we are</w:t>
        </w:r>
      </w:ins>
      <w:ins w:id="134" w:author="Akosa" w:date="2013-05-21T01:54:00Z">
        <w:r>
          <w:rPr>
            <w:rFonts w:ascii="Times New Roman" w:hAnsi="Times New Roman" w:cs="Times New Roman"/>
            <w:sz w:val="24"/>
            <w:szCs w:val="24"/>
            <w:lang w:val="en"/>
          </w:rPr>
          <w:t>:</w:t>
        </w:r>
      </w:ins>
      <w:ins w:id="135" w:author="Akosa" w:date="2013-05-21T01:53:00Z">
        <w:r>
          <w:rPr>
            <w:rFonts w:ascii="Times New Roman" w:hAnsi="Times New Roman" w:cs="Times New Roman"/>
            <w:sz w:val="24"/>
            <w:szCs w:val="24"/>
            <w:lang w:val="en"/>
          </w:rPr>
          <w:t xml:space="preserve"> </w:t>
        </w:r>
      </w:ins>
      <w:ins w:id="136" w:author="Akosa" w:date="2013-05-21T01:54:00Z">
        <w:r>
          <w:rPr>
            <w:rFonts w:ascii="Times New Roman" w:hAnsi="Times New Roman" w:cs="Times New Roman"/>
            <w:sz w:val="24"/>
            <w:szCs w:val="24"/>
            <w:lang w:val="en"/>
          </w:rPr>
          <w:t>t</w:t>
        </w:r>
      </w:ins>
      <w:ins w:id="137" w:author="Akosa" w:date="2013-05-21T01:53:00Z">
        <w:r>
          <w:rPr>
            <w:rFonts w:ascii="Times New Roman" w:hAnsi="Times New Roman" w:cs="Times New Roman"/>
            <w:sz w:val="24"/>
            <w:szCs w:val="24"/>
            <w:lang w:val="en"/>
          </w:rPr>
          <w:t>he last paragraph of the last essay, due the last day of school (</w:t>
        </w:r>
      </w:ins>
      <w:ins w:id="138" w:author="Akosa" w:date="2013-05-21T01:54:00Z">
        <w:r>
          <w:rPr>
            <w:rFonts w:ascii="Times New Roman" w:hAnsi="Times New Roman" w:cs="Times New Roman"/>
            <w:sz w:val="24"/>
            <w:szCs w:val="24"/>
            <w:lang w:val="en"/>
          </w:rPr>
          <w:t xml:space="preserve">by the way, </w:t>
        </w:r>
      </w:ins>
      <w:ins w:id="139" w:author="Akosa" w:date="2013-05-21T01:53:00Z">
        <w:r>
          <w:rPr>
            <w:rFonts w:ascii="Times New Roman" w:hAnsi="Times New Roman" w:cs="Times New Roman"/>
            <w:sz w:val="24"/>
            <w:szCs w:val="24"/>
            <w:lang w:val="en"/>
          </w:rPr>
          <w:t>thanks for the extension</w:t>
        </w:r>
      </w:ins>
      <w:ins w:id="140" w:author="Akosa" w:date="2013-05-21T01:54:00Z">
        <w:r>
          <w:rPr>
            <w:rFonts w:ascii="Times New Roman" w:hAnsi="Times New Roman" w:cs="Times New Roman"/>
            <w:sz w:val="24"/>
            <w:szCs w:val="24"/>
            <w:lang w:val="en"/>
          </w:rPr>
          <w:t>).</w:t>
        </w:r>
      </w:ins>
      <w:ins w:id="141" w:author="Akosa" w:date="2013-05-21T01:55:00Z">
        <w:r>
          <w:rPr>
            <w:rFonts w:ascii="Times New Roman" w:hAnsi="Times New Roman" w:cs="Times New Roman"/>
            <w:sz w:val="24"/>
            <w:szCs w:val="24"/>
            <w:lang w:val="en"/>
          </w:rPr>
          <w:t xml:space="preserve"> </w:t>
        </w:r>
      </w:ins>
      <w:ins w:id="142" w:author="Akosa" w:date="2013-05-21T01:56:00Z">
        <w:r>
          <w:rPr>
            <w:rFonts w:ascii="Times New Roman" w:hAnsi="Times New Roman" w:cs="Times New Roman"/>
            <w:sz w:val="24"/>
            <w:szCs w:val="24"/>
            <w:lang w:val="en"/>
          </w:rPr>
          <w:t xml:space="preserve">I am going to miss the late nights, where I spent more time contemplating how to approach the journals and essays than actually writing them. </w:t>
        </w:r>
      </w:ins>
      <w:ins w:id="143" w:author="Akosa" w:date="2013-05-21T02:04:00Z">
        <w:r w:rsidR="00C400C8">
          <w:rPr>
            <w:rFonts w:ascii="Times New Roman" w:hAnsi="Times New Roman" w:cs="Times New Roman"/>
            <w:sz w:val="24"/>
            <w:szCs w:val="24"/>
            <w:lang w:val="en"/>
          </w:rPr>
          <w:t>I’m going to miss feeling like I absorbed an eternity’s worth of solid American literature when the bell rings</w:t>
        </w:r>
      </w:ins>
      <w:ins w:id="144" w:author="Akosa" w:date="2013-05-21T02:11:00Z">
        <w:r w:rsidR="00AA5B81">
          <w:rPr>
            <w:rFonts w:ascii="Times New Roman" w:hAnsi="Times New Roman" w:cs="Times New Roman"/>
            <w:sz w:val="24"/>
            <w:szCs w:val="24"/>
            <w:lang w:val="en"/>
          </w:rPr>
          <w:t xml:space="preserve"> for the transition from fifth to sixth period</w:t>
        </w:r>
      </w:ins>
      <w:ins w:id="145" w:author="Akosa" w:date="2013-05-21T02:04:00Z">
        <w:r w:rsidR="00C400C8">
          <w:rPr>
            <w:rFonts w:ascii="Times New Roman" w:hAnsi="Times New Roman" w:cs="Times New Roman"/>
            <w:sz w:val="24"/>
            <w:szCs w:val="24"/>
            <w:lang w:val="en"/>
          </w:rPr>
          <w:t xml:space="preserve">, and, most of all, </w:t>
        </w:r>
      </w:ins>
      <w:ins w:id="146" w:author="Akosa" w:date="2013-05-21T01:57:00Z">
        <w:r w:rsidR="00C400C8">
          <w:rPr>
            <w:rFonts w:ascii="Times New Roman" w:hAnsi="Times New Roman" w:cs="Times New Roman"/>
            <w:sz w:val="24"/>
            <w:szCs w:val="24"/>
            <w:lang w:val="en"/>
          </w:rPr>
          <w:t>I’m going to miss the classroom discussions with each and every one of the lovely young ladies (yes, I</w:t>
        </w:r>
      </w:ins>
      <w:ins w:id="147" w:author="Akosa" w:date="2013-05-21T01:58:00Z">
        <w:r w:rsidR="00C400C8">
          <w:rPr>
            <w:rFonts w:ascii="Times New Roman" w:hAnsi="Times New Roman" w:cs="Times New Roman"/>
            <w:sz w:val="24"/>
            <w:szCs w:val="24"/>
            <w:lang w:val="en"/>
          </w:rPr>
          <w:t>’m including you Mrs. Carman) and gentlemen of fifth period</w:t>
        </w:r>
      </w:ins>
      <w:ins w:id="148" w:author="Akosa" w:date="2013-05-21T02:03:00Z">
        <w:r w:rsidR="00C400C8">
          <w:rPr>
            <w:rFonts w:ascii="Times New Roman" w:hAnsi="Times New Roman" w:cs="Times New Roman"/>
            <w:sz w:val="24"/>
            <w:szCs w:val="24"/>
            <w:lang w:val="en"/>
          </w:rPr>
          <w:t xml:space="preserve"> who more than deserved those carnations on Valentine’s Day</w:t>
        </w:r>
      </w:ins>
      <w:ins w:id="149" w:author="Akosa" w:date="2013-05-21T01:58:00Z">
        <w:r w:rsidR="00C400C8">
          <w:rPr>
            <w:rFonts w:ascii="Times New Roman" w:hAnsi="Times New Roman" w:cs="Times New Roman"/>
            <w:sz w:val="24"/>
            <w:szCs w:val="24"/>
            <w:lang w:val="en"/>
          </w:rPr>
          <w:t xml:space="preserve">. After all of the triumphs and defeats of this year, I can finally answer </w:t>
        </w:r>
      </w:ins>
      <w:ins w:id="150" w:author="Akosa" w:date="2013-05-21T01:59:00Z">
        <w:r w:rsidR="00C400C8">
          <w:rPr>
            <w:rFonts w:ascii="Times New Roman" w:hAnsi="Times New Roman" w:cs="Times New Roman"/>
            <w:sz w:val="24"/>
            <w:szCs w:val="24"/>
            <w:lang w:val="en"/>
          </w:rPr>
          <w:t>the</w:t>
        </w:r>
      </w:ins>
      <w:ins w:id="151" w:author="Akosa" w:date="2013-05-21T01:58:00Z">
        <w:r w:rsidR="00C400C8">
          <w:rPr>
            <w:rFonts w:ascii="Times New Roman" w:hAnsi="Times New Roman" w:cs="Times New Roman"/>
            <w:sz w:val="24"/>
            <w:szCs w:val="24"/>
            <w:lang w:val="en"/>
          </w:rPr>
          <w:t xml:space="preserve"> </w:t>
        </w:r>
      </w:ins>
      <w:ins w:id="152" w:author="Akosa" w:date="2013-05-21T02:00:00Z">
        <w:r w:rsidR="00C400C8">
          <w:rPr>
            <w:rFonts w:ascii="Times New Roman" w:hAnsi="Times New Roman" w:cs="Times New Roman"/>
            <w:sz w:val="24"/>
            <w:szCs w:val="24"/>
            <w:lang w:val="en"/>
          </w:rPr>
          <w:t>question that plagued me after Homecoming, after Cross Country</w:t>
        </w:r>
      </w:ins>
      <w:ins w:id="153" w:author="Akosa" w:date="2013-05-21T02:01:00Z">
        <w:r w:rsidR="00C400C8">
          <w:rPr>
            <w:rFonts w:ascii="Times New Roman" w:hAnsi="Times New Roman" w:cs="Times New Roman"/>
            <w:sz w:val="24"/>
            <w:szCs w:val="24"/>
            <w:lang w:val="en"/>
          </w:rPr>
          <w:t xml:space="preserve"> and Track</w:t>
        </w:r>
      </w:ins>
      <w:ins w:id="154" w:author="Akosa" w:date="2013-05-21T02:00:00Z">
        <w:r w:rsidR="00C400C8">
          <w:rPr>
            <w:rFonts w:ascii="Times New Roman" w:hAnsi="Times New Roman" w:cs="Times New Roman"/>
            <w:sz w:val="24"/>
            <w:szCs w:val="24"/>
            <w:lang w:val="en"/>
          </w:rPr>
          <w:t xml:space="preserve">, and after </w:t>
        </w:r>
      </w:ins>
      <w:ins w:id="155" w:author="Akosa" w:date="2013-05-21T02:01:00Z">
        <w:r w:rsidR="00C400C8">
          <w:rPr>
            <w:rFonts w:ascii="Times New Roman" w:hAnsi="Times New Roman" w:cs="Times New Roman"/>
            <w:sz w:val="24"/>
            <w:szCs w:val="24"/>
            <w:lang w:val="en"/>
          </w:rPr>
          <w:t>every get-together: Can I get much higher</w:t>
        </w:r>
      </w:ins>
      <w:ins w:id="156" w:author="Akosa" w:date="2013-05-21T02:05:00Z">
        <w:r w:rsidR="00C400C8">
          <w:rPr>
            <w:rFonts w:ascii="Times New Roman" w:hAnsi="Times New Roman" w:cs="Times New Roman"/>
            <w:sz w:val="24"/>
            <w:szCs w:val="24"/>
            <w:lang w:val="en"/>
          </w:rPr>
          <w:t>?</w:t>
        </w:r>
      </w:ins>
      <w:ins w:id="157" w:author="Akosa" w:date="2013-05-21T02:01:00Z">
        <w:r w:rsidR="00C400C8">
          <w:rPr>
            <w:rFonts w:ascii="Times New Roman" w:hAnsi="Times New Roman" w:cs="Times New Roman"/>
            <w:sz w:val="24"/>
            <w:szCs w:val="24"/>
            <w:lang w:val="en"/>
          </w:rPr>
          <w:t xml:space="preserve"> You are probably unsurprised to learn that my answer is a resounding yes, as it was in the beginning of the year. </w:t>
        </w:r>
      </w:ins>
      <w:ins w:id="158" w:author="Akosa" w:date="2013-05-21T01:55:00Z">
        <w:r>
          <w:rPr>
            <w:rFonts w:ascii="Times New Roman" w:hAnsi="Times New Roman" w:cs="Times New Roman"/>
            <w:sz w:val="24"/>
            <w:szCs w:val="24"/>
            <w:lang w:val="en"/>
          </w:rPr>
          <w:t>It has truly been a pleasure Mrs. Carman.</w:t>
        </w:r>
      </w:ins>
    </w:p>
    <w:p w:rsidR="00B01025" w:rsidDel="008E2BFA" w:rsidRDefault="00B01025">
      <w:pPr>
        <w:tabs>
          <w:tab w:val="left" w:pos="1230"/>
        </w:tabs>
        <w:spacing w:line="480" w:lineRule="auto"/>
        <w:rPr>
          <w:del w:id="159" w:author="Akosa" w:date="2013-05-20T09:33:00Z"/>
          <w:rFonts w:ascii="Times New Roman" w:hAnsi="Times New Roman" w:cs="Times New Roman"/>
          <w:sz w:val="24"/>
          <w:szCs w:val="24"/>
        </w:rPr>
        <w:pPrChange w:id="160" w:author="Akosa" w:date="2013-05-20T09:33:00Z">
          <w:pPr>
            <w:tabs>
              <w:tab w:val="left" w:pos="1230"/>
            </w:tabs>
          </w:pPr>
        </w:pPrChange>
      </w:pPr>
    </w:p>
    <w:p w:rsidR="00B01025" w:rsidDel="008E2BFA" w:rsidRDefault="00B01025">
      <w:pPr>
        <w:tabs>
          <w:tab w:val="left" w:pos="1230"/>
        </w:tabs>
        <w:spacing w:line="480" w:lineRule="auto"/>
        <w:rPr>
          <w:del w:id="161" w:author="Akosa" w:date="2013-05-20T09:33:00Z"/>
          <w:rFonts w:ascii="Times New Roman" w:hAnsi="Times New Roman" w:cs="Times New Roman"/>
          <w:sz w:val="24"/>
          <w:szCs w:val="24"/>
        </w:rPr>
        <w:pPrChange w:id="162" w:author="Akosa" w:date="2013-05-20T09:33:00Z">
          <w:pPr>
            <w:tabs>
              <w:tab w:val="left" w:pos="1230"/>
            </w:tabs>
          </w:pPr>
        </w:pPrChange>
      </w:pPr>
    </w:p>
    <w:p w:rsidR="00802144" w:rsidDel="008E2BFA" w:rsidRDefault="00802144">
      <w:pPr>
        <w:spacing w:line="480" w:lineRule="auto"/>
        <w:jc w:val="center"/>
        <w:rPr>
          <w:del w:id="163" w:author="Akosa" w:date="2013-05-20T09:33:00Z"/>
          <w:rFonts w:ascii="Times New Roman" w:hAnsi="Times New Roman" w:cs="Times New Roman"/>
          <w:sz w:val="24"/>
          <w:szCs w:val="24"/>
        </w:rPr>
        <w:pPrChange w:id="164" w:author="Akosa" w:date="2013-05-20T09:33:00Z">
          <w:pPr>
            <w:jc w:val="center"/>
          </w:pPr>
        </w:pPrChange>
      </w:pPr>
    </w:p>
    <w:p w:rsidR="00802144" w:rsidDel="008E2BFA" w:rsidRDefault="00802144">
      <w:pPr>
        <w:spacing w:line="480" w:lineRule="auto"/>
        <w:jc w:val="center"/>
        <w:rPr>
          <w:del w:id="165" w:author="Akosa" w:date="2013-05-20T09:33:00Z"/>
          <w:rFonts w:ascii="Times New Roman" w:hAnsi="Times New Roman" w:cs="Times New Roman"/>
          <w:sz w:val="24"/>
          <w:szCs w:val="24"/>
        </w:rPr>
        <w:pPrChange w:id="166" w:author="Akosa" w:date="2013-05-20T09:33:00Z">
          <w:pPr>
            <w:jc w:val="center"/>
          </w:pPr>
        </w:pPrChange>
      </w:pPr>
    </w:p>
    <w:p w:rsidR="00802144" w:rsidDel="008E2BFA" w:rsidRDefault="00802144">
      <w:pPr>
        <w:spacing w:line="480" w:lineRule="auto"/>
        <w:jc w:val="center"/>
        <w:rPr>
          <w:del w:id="167" w:author="Akosa" w:date="2013-05-20T09:33:00Z"/>
          <w:rFonts w:ascii="Times New Roman" w:hAnsi="Times New Roman" w:cs="Times New Roman"/>
          <w:sz w:val="24"/>
          <w:szCs w:val="24"/>
        </w:rPr>
        <w:pPrChange w:id="168" w:author="Akosa" w:date="2013-05-20T09:33:00Z">
          <w:pPr>
            <w:jc w:val="center"/>
          </w:pPr>
        </w:pPrChange>
      </w:pPr>
    </w:p>
    <w:p w:rsidR="00802144" w:rsidDel="008E2BFA" w:rsidRDefault="00802144">
      <w:pPr>
        <w:spacing w:line="480" w:lineRule="auto"/>
        <w:jc w:val="center"/>
        <w:rPr>
          <w:del w:id="169" w:author="Akosa" w:date="2013-05-20T09:33:00Z"/>
          <w:rFonts w:ascii="Times New Roman" w:hAnsi="Times New Roman" w:cs="Times New Roman"/>
          <w:sz w:val="24"/>
          <w:szCs w:val="24"/>
        </w:rPr>
        <w:pPrChange w:id="170" w:author="Akosa" w:date="2013-05-20T09:33:00Z">
          <w:pPr>
            <w:jc w:val="center"/>
          </w:pPr>
        </w:pPrChange>
      </w:pPr>
    </w:p>
    <w:p w:rsidR="0075367A" w:rsidDel="008E2BFA" w:rsidRDefault="0075367A">
      <w:pPr>
        <w:spacing w:line="480" w:lineRule="auto"/>
        <w:jc w:val="center"/>
        <w:rPr>
          <w:del w:id="171" w:author="Akosa" w:date="2013-05-20T09:33:00Z"/>
          <w:rFonts w:ascii="Times New Roman" w:hAnsi="Times New Roman" w:cs="Times New Roman"/>
          <w:sz w:val="24"/>
          <w:szCs w:val="24"/>
        </w:rPr>
        <w:pPrChange w:id="172" w:author="Akosa" w:date="2013-05-20T09:33:00Z">
          <w:pPr>
            <w:jc w:val="center"/>
          </w:pPr>
        </w:pPrChange>
      </w:pPr>
    </w:p>
    <w:p w:rsidR="0075367A" w:rsidDel="008E2BFA" w:rsidRDefault="0075367A">
      <w:pPr>
        <w:spacing w:line="480" w:lineRule="auto"/>
        <w:jc w:val="center"/>
        <w:rPr>
          <w:del w:id="173" w:author="Akosa" w:date="2013-05-20T09:33:00Z"/>
          <w:rFonts w:ascii="Times New Roman" w:hAnsi="Times New Roman" w:cs="Times New Roman"/>
          <w:sz w:val="24"/>
          <w:szCs w:val="24"/>
        </w:rPr>
        <w:pPrChange w:id="174" w:author="Akosa" w:date="2013-05-20T09:33:00Z">
          <w:pPr>
            <w:jc w:val="center"/>
          </w:pPr>
        </w:pPrChange>
      </w:pPr>
    </w:p>
    <w:p w:rsidR="009F0E7B" w:rsidDel="008E2BFA" w:rsidRDefault="009F0E7B">
      <w:pPr>
        <w:spacing w:line="480" w:lineRule="auto"/>
        <w:jc w:val="center"/>
        <w:rPr>
          <w:del w:id="175" w:author="Akosa" w:date="2013-05-20T09:33:00Z"/>
          <w:rFonts w:ascii="Times New Roman" w:hAnsi="Times New Roman" w:cs="Times New Roman"/>
          <w:sz w:val="24"/>
          <w:szCs w:val="24"/>
        </w:rPr>
        <w:pPrChange w:id="176" w:author="Akosa" w:date="2013-05-20T09:33:00Z">
          <w:pPr>
            <w:jc w:val="center"/>
          </w:pPr>
        </w:pPrChange>
      </w:pPr>
    </w:p>
    <w:p w:rsidR="009F0E7B" w:rsidDel="008E2BFA" w:rsidRDefault="009F0E7B">
      <w:pPr>
        <w:spacing w:line="480" w:lineRule="auto"/>
        <w:jc w:val="center"/>
        <w:rPr>
          <w:del w:id="177" w:author="Akosa" w:date="2013-05-20T09:33:00Z"/>
          <w:rFonts w:ascii="Times New Roman" w:hAnsi="Times New Roman" w:cs="Times New Roman"/>
          <w:sz w:val="24"/>
          <w:szCs w:val="24"/>
        </w:rPr>
        <w:pPrChange w:id="178" w:author="Akosa" w:date="2013-05-20T09:33:00Z">
          <w:pPr>
            <w:jc w:val="center"/>
          </w:pPr>
        </w:pPrChange>
      </w:pPr>
    </w:p>
    <w:p w:rsidR="009F0E7B" w:rsidDel="008E2BFA" w:rsidRDefault="009F0E7B">
      <w:pPr>
        <w:spacing w:line="480" w:lineRule="auto"/>
        <w:jc w:val="center"/>
        <w:rPr>
          <w:del w:id="179" w:author="Akosa" w:date="2013-05-20T09:33:00Z"/>
          <w:rFonts w:ascii="Times New Roman" w:hAnsi="Times New Roman" w:cs="Times New Roman"/>
          <w:sz w:val="24"/>
          <w:szCs w:val="24"/>
        </w:rPr>
        <w:pPrChange w:id="180" w:author="Akosa" w:date="2013-05-20T09:33:00Z">
          <w:pPr>
            <w:jc w:val="center"/>
          </w:pPr>
        </w:pPrChange>
      </w:pPr>
    </w:p>
    <w:p w:rsidR="009F0E7B" w:rsidDel="008E2BFA" w:rsidRDefault="009F0E7B">
      <w:pPr>
        <w:spacing w:line="480" w:lineRule="auto"/>
        <w:jc w:val="center"/>
        <w:rPr>
          <w:del w:id="181" w:author="Akosa" w:date="2013-05-20T09:33:00Z"/>
          <w:rFonts w:ascii="Times New Roman" w:hAnsi="Times New Roman" w:cs="Times New Roman"/>
          <w:sz w:val="24"/>
          <w:szCs w:val="24"/>
        </w:rPr>
        <w:pPrChange w:id="182" w:author="Akosa" w:date="2013-05-20T09:33:00Z">
          <w:pPr>
            <w:jc w:val="center"/>
          </w:pPr>
        </w:pPrChange>
      </w:pPr>
    </w:p>
    <w:p w:rsidR="009F0E7B" w:rsidDel="008E2BFA" w:rsidRDefault="009F0E7B">
      <w:pPr>
        <w:spacing w:line="480" w:lineRule="auto"/>
        <w:jc w:val="center"/>
        <w:rPr>
          <w:del w:id="183" w:author="Akosa" w:date="2013-05-20T09:33:00Z"/>
          <w:rFonts w:ascii="Times New Roman" w:hAnsi="Times New Roman" w:cs="Times New Roman"/>
          <w:sz w:val="24"/>
          <w:szCs w:val="24"/>
        </w:rPr>
        <w:pPrChange w:id="184" w:author="Akosa" w:date="2013-05-20T09:33:00Z">
          <w:pPr>
            <w:jc w:val="center"/>
          </w:pPr>
        </w:pPrChange>
      </w:pPr>
    </w:p>
    <w:p w:rsidR="009F0E7B" w:rsidDel="008E2BFA" w:rsidRDefault="009F0E7B">
      <w:pPr>
        <w:spacing w:line="480" w:lineRule="auto"/>
        <w:jc w:val="center"/>
        <w:rPr>
          <w:del w:id="185" w:author="Akosa" w:date="2013-05-20T09:33:00Z"/>
          <w:rFonts w:ascii="Times New Roman" w:hAnsi="Times New Roman" w:cs="Times New Roman"/>
          <w:sz w:val="24"/>
          <w:szCs w:val="24"/>
        </w:rPr>
        <w:pPrChange w:id="186" w:author="Akosa" w:date="2013-05-20T09:33:00Z">
          <w:pPr>
            <w:jc w:val="center"/>
          </w:pPr>
        </w:pPrChange>
      </w:pPr>
    </w:p>
    <w:p w:rsidR="009F0E7B" w:rsidDel="008E2BFA" w:rsidRDefault="009F0E7B">
      <w:pPr>
        <w:spacing w:line="480" w:lineRule="auto"/>
        <w:jc w:val="center"/>
        <w:rPr>
          <w:del w:id="187" w:author="Akosa" w:date="2013-05-20T09:33:00Z"/>
          <w:rFonts w:ascii="Times New Roman" w:hAnsi="Times New Roman" w:cs="Times New Roman"/>
          <w:sz w:val="24"/>
          <w:szCs w:val="24"/>
        </w:rPr>
        <w:pPrChange w:id="188" w:author="Akosa" w:date="2013-05-20T09:33:00Z">
          <w:pPr>
            <w:jc w:val="center"/>
          </w:pPr>
        </w:pPrChange>
      </w:pPr>
    </w:p>
    <w:p w:rsidR="009F0E7B" w:rsidDel="008E2BFA" w:rsidRDefault="009F0E7B">
      <w:pPr>
        <w:spacing w:line="480" w:lineRule="auto"/>
        <w:jc w:val="center"/>
        <w:rPr>
          <w:del w:id="189" w:author="Akosa" w:date="2013-05-20T09:33:00Z"/>
          <w:rFonts w:ascii="Times New Roman" w:hAnsi="Times New Roman" w:cs="Times New Roman"/>
          <w:sz w:val="24"/>
          <w:szCs w:val="24"/>
        </w:rPr>
        <w:pPrChange w:id="190" w:author="Akosa" w:date="2013-05-20T09:33:00Z">
          <w:pPr>
            <w:jc w:val="center"/>
          </w:pPr>
        </w:pPrChange>
      </w:pPr>
    </w:p>
    <w:p w:rsidR="009F0E7B" w:rsidDel="008E2BFA" w:rsidRDefault="009F0E7B">
      <w:pPr>
        <w:spacing w:line="480" w:lineRule="auto"/>
        <w:jc w:val="center"/>
        <w:rPr>
          <w:del w:id="191" w:author="Akosa" w:date="2013-05-20T09:33:00Z"/>
          <w:rFonts w:ascii="Times New Roman" w:hAnsi="Times New Roman" w:cs="Times New Roman"/>
          <w:sz w:val="24"/>
          <w:szCs w:val="24"/>
        </w:rPr>
        <w:pPrChange w:id="192" w:author="Akosa" w:date="2013-05-20T09:33:00Z">
          <w:pPr>
            <w:jc w:val="center"/>
          </w:pPr>
        </w:pPrChange>
      </w:pPr>
    </w:p>
    <w:p w:rsidR="009F0E7B" w:rsidDel="008E2BFA" w:rsidRDefault="009F0E7B">
      <w:pPr>
        <w:spacing w:line="480" w:lineRule="auto"/>
        <w:jc w:val="center"/>
        <w:rPr>
          <w:del w:id="193" w:author="Akosa" w:date="2013-05-20T09:33:00Z"/>
          <w:rFonts w:ascii="Times New Roman" w:hAnsi="Times New Roman" w:cs="Times New Roman"/>
          <w:sz w:val="24"/>
          <w:szCs w:val="24"/>
        </w:rPr>
        <w:pPrChange w:id="194" w:author="Akosa" w:date="2013-05-20T09:33:00Z">
          <w:pPr>
            <w:jc w:val="center"/>
          </w:pPr>
        </w:pPrChange>
      </w:pPr>
    </w:p>
    <w:p w:rsidR="009F0E7B" w:rsidRDefault="009F0E7B">
      <w:pPr>
        <w:spacing w:line="480" w:lineRule="auto"/>
        <w:rPr>
          <w:rFonts w:ascii="Times New Roman" w:hAnsi="Times New Roman" w:cs="Times New Roman"/>
          <w:sz w:val="24"/>
          <w:szCs w:val="24"/>
        </w:rPr>
        <w:pPrChange w:id="195" w:author="Akosa" w:date="2013-05-20T09:33:00Z">
          <w:pPr>
            <w:jc w:val="center"/>
          </w:pPr>
        </w:pPrChange>
      </w:pPr>
    </w:p>
    <w:p w:rsidR="006249E1" w:rsidDel="008E2BFA" w:rsidRDefault="006249E1">
      <w:pPr>
        <w:spacing w:line="480" w:lineRule="auto"/>
        <w:jc w:val="center"/>
        <w:rPr>
          <w:del w:id="196" w:author="Akosa" w:date="2013-05-20T09:33:00Z"/>
          <w:rFonts w:ascii="Times New Roman" w:hAnsi="Times New Roman" w:cs="Times New Roman"/>
          <w:sz w:val="24"/>
          <w:szCs w:val="24"/>
        </w:rPr>
        <w:pPrChange w:id="197" w:author="Akosa" w:date="2013-05-20T09:33:00Z">
          <w:pPr>
            <w:jc w:val="center"/>
          </w:pPr>
        </w:pPrChange>
      </w:pPr>
      <w:del w:id="198" w:author="Akosa" w:date="2013-05-20T09:33:00Z">
        <w:r w:rsidDel="008E2BFA">
          <w:rPr>
            <w:rFonts w:ascii="Times New Roman" w:hAnsi="Times New Roman" w:cs="Times New Roman"/>
            <w:sz w:val="24"/>
            <w:szCs w:val="24"/>
          </w:rPr>
          <w:delText>Works Cited</w:delText>
        </w:r>
      </w:del>
    </w:p>
    <w:sdt>
      <w:sdtPr>
        <w:id w:val="1902856822"/>
        <w:docPartObj>
          <w:docPartGallery w:val="Bibliographies"/>
          <w:docPartUnique/>
        </w:docPartObj>
      </w:sdtPr>
      <w:sdtContent>
        <w:p w:rsidR="009F0E7B" w:rsidDel="008E2BFA" w:rsidRDefault="009F0E7B">
          <w:pPr>
            <w:shd w:val="clear" w:color="auto" w:fill="FFFFFF"/>
            <w:spacing w:line="480" w:lineRule="auto"/>
            <w:rPr>
              <w:del w:id="199" w:author="Akosa" w:date="2013-05-20T09:33:00Z"/>
              <w:color w:val="000000"/>
              <w:shd w:val="clear" w:color="auto" w:fill="FFFFFF"/>
            </w:rPr>
            <w:pPrChange w:id="200" w:author="Akosa" w:date="2013-05-20T09:33:00Z">
              <w:pPr>
                <w:shd w:val="clear" w:color="auto" w:fill="FFFFFF"/>
                <w:spacing w:line="480" w:lineRule="atLeast"/>
              </w:pPr>
            </w:pPrChange>
          </w:pPr>
        </w:p>
        <w:p w:rsidR="006249E1" w:rsidRPr="00BC3B58" w:rsidDel="008E2BFA" w:rsidRDefault="00903C11">
          <w:pPr>
            <w:shd w:val="clear" w:color="auto" w:fill="FFFFFF"/>
            <w:spacing w:line="480" w:lineRule="auto"/>
            <w:rPr>
              <w:del w:id="201" w:author="Akosa" w:date="2013-05-20T09:33:00Z"/>
              <w:rFonts w:ascii="Times New Roman" w:eastAsia="Times New Roman" w:hAnsi="Times New Roman" w:cs="Times New Roman"/>
              <w:color w:val="000000"/>
              <w:sz w:val="24"/>
              <w:szCs w:val="24"/>
            </w:rPr>
            <w:pPrChange w:id="202" w:author="Akosa" w:date="2013-05-20T09:33:00Z">
              <w:pPr>
                <w:shd w:val="clear" w:color="auto" w:fill="FFFFFF"/>
                <w:spacing w:line="480" w:lineRule="atLeast"/>
                <w:ind w:hanging="720"/>
              </w:pPr>
            </w:pPrChange>
          </w:pPr>
        </w:p>
      </w:sdtContent>
    </w:sdt>
    <w:p w:rsidR="006249E1" w:rsidRPr="006249E1" w:rsidRDefault="006249E1">
      <w:pPr>
        <w:shd w:val="clear" w:color="auto" w:fill="FFFFFF"/>
        <w:spacing w:line="480" w:lineRule="auto"/>
        <w:rPr>
          <w:rFonts w:ascii="Times New Roman" w:hAnsi="Times New Roman" w:cs="Times New Roman"/>
          <w:sz w:val="24"/>
          <w:szCs w:val="24"/>
        </w:rPr>
        <w:pPrChange w:id="203" w:author="Akosa" w:date="2013-05-20T09:33:00Z">
          <w:pPr/>
        </w:pPrChange>
      </w:pPr>
    </w:p>
    <w:sectPr w:rsidR="006249E1" w:rsidRPr="006249E1" w:rsidSect="006249E1">
      <w:headerReference w:type="default" r:id="rId11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5B81" w:rsidRDefault="00AA5B81" w:rsidP="006249E1">
      <w:pPr>
        <w:spacing w:after="0" w:line="240" w:lineRule="auto"/>
      </w:pPr>
      <w:r>
        <w:separator/>
      </w:r>
    </w:p>
  </w:endnote>
  <w:endnote w:type="continuationSeparator" w:id="0">
    <w:p w:rsidR="00AA5B81" w:rsidRDefault="00AA5B81" w:rsidP="006249E1">
      <w:pPr>
        <w:spacing w:after="0" w:line="240" w:lineRule="auto"/>
      </w:pPr>
      <w:r>
        <w:continuationSeparator/>
      </w:r>
    </w:p>
  </w:endnote>
  <w:endnote w:type="continuationNotice" w:id="1">
    <w:p w:rsidR="00AA5B81" w:rsidRDefault="00AA5B8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5B81" w:rsidRDefault="00AA5B81" w:rsidP="006249E1">
      <w:pPr>
        <w:spacing w:after="0" w:line="240" w:lineRule="auto"/>
      </w:pPr>
      <w:r>
        <w:separator/>
      </w:r>
    </w:p>
  </w:footnote>
  <w:footnote w:type="continuationSeparator" w:id="0">
    <w:p w:rsidR="00AA5B81" w:rsidRDefault="00AA5B81" w:rsidP="006249E1">
      <w:pPr>
        <w:spacing w:after="0" w:line="240" w:lineRule="auto"/>
      </w:pPr>
      <w:r>
        <w:continuationSeparator/>
      </w:r>
    </w:p>
  </w:footnote>
  <w:footnote w:type="continuationNotice" w:id="1">
    <w:p w:rsidR="00AA5B81" w:rsidRDefault="00AA5B8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5B81" w:rsidRPr="006249E1" w:rsidRDefault="00AA5B81" w:rsidP="006249E1">
    <w:pPr>
      <w:pStyle w:val="Header"/>
      <w:jc w:val="right"/>
      <w:rPr>
        <w:rFonts w:ascii="Times New Roman" w:hAnsi="Times New Roman" w:cs="Times New Roman"/>
        <w:sz w:val="24"/>
        <w:szCs w:val="24"/>
      </w:rPr>
    </w:pPr>
    <w:sdt>
      <w:sdtPr>
        <w:rPr>
          <w:rFonts w:ascii="Times New Roman" w:hAnsi="Times New Roman" w:cs="Times New Roman"/>
          <w:sz w:val="24"/>
          <w:szCs w:val="24"/>
        </w:rPr>
        <w:alias w:val="Author"/>
        <w:id w:val="1902856796"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Content>
        <w:del w:id="204" w:author="Akosa" w:date="2013-05-19T23:24:00Z">
          <w:r w:rsidDel="00E867C3">
            <w:rPr>
              <w:rFonts w:ascii="Times New Roman" w:hAnsi="Times New Roman" w:cs="Times New Roman"/>
              <w:sz w:val="24"/>
              <w:szCs w:val="24"/>
            </w:rPr>
            <w:delText>Akosa</w:delText>
          </w:r>
        </w:del>
        <w:ins w:id="205" w:author="Akosa" w:date="2013-05-20T12:53:00Z">
          <w:r>
            <w:rPr>
              <w:rFonts w:ascii="Times New Roman" w:hAnsi="Times New Roman" w:cs="Times New Roman"/>
              <w:sz w:val="24"/>
              <w:szCs w:val="24"/>
            </w:rPr>
            <w:t>Erinne</w:t>
          </w:r>
        </w:ins>
      </w:sdtContent>
    </w:sdt>
    <w:r w:rsidRPr="006249E1">
      <w:rPr>
        <w:rFonts w:ascii="Times New Roman" w:hAnsi="Times New Roman" w:cs="Times New Roman"/>
        <w:sz w:val="24"/>
        <w:szCs w:val="24"/>
      </w:rPr>
      <w:t xml:space="preserve"> </w:t>
    </w:r>
    <w:r w:rsidRPr="006249E1">
      <w:rPr>
        <w:rFonts w:ascii="Times New Roman" w:hAnsi="Times New Roman" w:cs="Times New Roman"/>
        <w:sz w:val="24"/>
        <w:szCs w:val="24"/>
      </w:rPr>
      <w:fldChar w:fldCharType="begin"/>
    </w:r>
    <w:r w:rsidRPr="006249E1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6249E1">
      <w:rPr>
        <w:rFonts w:ascii="Times New Roman" w:hAnsi="Times New Roman" w:cs="Times New Roman"/>
        <w:sz w:val="24"/>
        <w:szCs w:val="24"/>
      </w:rPr>
      <w:fldChar w:fldCharType="separate"/>
    </w:r>
    <w:r>
      <w:rPr>
        <w:rFonts w:ascii="Times New Roman" w:hAnsi="Times New Roman" w:cs="Times New Roman"/>
        <w:noProof/>
        <w:sz w:val="24"/>
        <w:szCs w:val="24"/>
      </w:rPr>
      <w:t>3</w:t>
    </w:r>
    <w:r w:rsidRPr="006249E1">
      <w:rPr>
        <w:rFonts w:ascii="Times New Roman" w:hAnsi="Times New Roman" w:cs="Times New Roman"/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revisionView w:markup="0"/>
  <w:trackRevisions/>
  <w:defaultTabStop w:val="720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FB3FB9"/>
    <w:rsid w:val="000204B1"/>
    <w:rsid w:val="0002208C"/>
    <w:rsid w:val="0002772D"/>
    <w:rsid w:val="00034599"/>
    <w:rsid w:val="00035F62"/>
    <w:rsid w:val="00061005"/>
    <w:rsid w:val="000903D4"/>
    <w:rsid w:val="00097512"/>
    <w:rsid w:val="000A1351"/>
    <w:rsid w:val="000A50AA"/>
    <w:rsid w:val="000A5FA1"/>
    <w:rsid w:val="000E4E4D"/>
    <w:rsid w:val="00120029"/>
    <w:rsid w:val="0012046E"/>
    <w:rsid w:val="00131B3D"/>
    <w:rsid w:val="00165696"/>
    <w:rsid w:val="0017766D"/>
    <w:rsid w:val="001A2116"/>
    <w:rsid w:val="001A643B"/>
    <w:rsid w:val="001B2AB6"/>
    <w:rsid w:val="001E715C"/>
    <w:rsid w:val="00206EDE"/>
    <w:rsid w:val="00230C91"/>
    <w:rsid w:val="00254713"/>
    <w:rsid w:val="00254CE8"/>
    <w:rsid w:val="002C4490"/>
    <w:rsid w:val="002D62D7"/>
    <w:rsid w:val="003074A2"/>
    <w:rsid w:val="00310CBF"/>
    <w:rsid w:val="00314D14"/>
    <w:rsid w:val="0032124F"/>
    <w:rsid w:val="00326472"/>
    <w:rsid w:val="00347154"/>
    <w:rsid w:val="003472A2"/>
    <w:rsid w:val="003561A6"/>
    <w:rsid w:val="00356551"/>
    <w:rsid w:val="00356F7C"/>
    <w:rsid w:val="003A1993"/>
    <w:rsid w:val="003B6CB6"/>
    <w:rsid w:val="003C447F"/>
    <w:rsid w:val="003C50F9"/>
    <w:rsid w:val="003E2527"/>
    <w:rsid w:val="00430F04"/>
    <w:rsid w:val="004372FE"/>
    <w:rsid w:val="004423C7"/>
    <w:rsid w:val="00455E3B"/>
    <w:rsid w:val="004B40DF"/>
    <w:rsid w:val="004D5152"/>
    <w:rsid w:val="004F3AA3"/>
    <w:rsid w:val="00512EFB"/>
    <w:rsid w:val="0053569C"/>
    <w:rsid w:val="005672AC"/>
    <w:rsid w:val="0057001A"/>
    <w:rsid w:val="00570F6A"/>
    <w:rsid w:val="005801D8"/>
    <w:rsid w:val="00583B59"/>
    <w:rsid w:val="005B2683"/>
    <w:rsid w:val="005B5EC2"/>
    <w:rsid w:val="005C25F1"/>
    <w:rsid w:val="005E288D"/>
    <w:rsid w:val="00603D4C"/>
    <w:rsid w:val="00623C43"/>
    <w:rsid w:val="006249E1"/>
    <w:rsid w:val="00640044"/>
    <w:rsid w:val="00641FF4"/>
    <w:rsid w:val="006D05C6"/>
    <w:rsid w:val="006E25ED"/>
    <w:rsid w:val="007042D9"/>
    <w:rsid w:val="0071675C"/>
    <w:rsid w:val="00740BB4"/>
    <w:rsid w:val="0075367A"/>
    <w:rsid w:val="007633FA"/>
    <w:rsid w:val="00786D79"/>
    <w:rsid w:val="00796821"/>
    <w:rsid w:val="007C5501"/>
    <w:rsid w:val="00801F24"/>
    <w:rsid w:val="00802144"/>
    <w:rsid w:val="00861CCB"/>
    <w:rsid w:val="0086615F"/>
    <w:rsid w:val="008671F1"/>
    <w:rsid w:val="00891F0A"/>
    <w:rsid w:val="008C3435"/>
    <w:rsid w:val="008C44B8"/>
    <w:rsid w:val="008C5C45"/>
    <w:rsid w:val="008E2BFA"/>
    <w:rsid w:val="008E383E"/>
    <w:rsid w:val="008E7267"/>
    <w:rsid w:val="008F773F"/>
    <w:rsid w:val="00903C11"/>
    <w:rsid w:val="00907AC7"/>
    <w:rsid w:val="00926F06"/>
    <w:rsid w:val="009344A3"/>
    <w:rsid w:val="00937C98"/>
    <w:rsid w:val="009977C0"/>
    <w:rsid w:val="009C63CB"/>
    <w:rsid w:val="009D45D1"/>
    <w:rsid w:val="009F0E7B"/>
    <w:rsid w:val="009F252F"/>
    <w:rsid w:val="00A0155E"/>
    <w:rsid w:val="00A12A05"/>
    <w:rsid w:val="00A15487"/>
    <w:rsid w:val="00A24CD2"/>
    <w:rsid w:val="00A577C7"/>
    <w:rsid w:val="00A61EDF"/>
    <w:rsid w:val="00A64C0E"/>
    <w:rsid w:val="00A74386"/>
    <w:rsid w:val="00A84997"/>
    <w:rsid w:val="00A84EDB"/>
    <w:rsid w:val="00AA5B81"/>
    <w:rsid w:val="00AB636E"/>
    <w:rsid w:val="00AF1D15"/>
    <w:rsid w:val="00AF54B2"/>
    <w:rsid w:val="00AF58C9"/>
    <w:rsid w:val="00B01025"/>
    <w:rsid w:val="00B11A73"/>
    <w:rsid w:val="00B15FB8"/>
    <w:rsid w:val="00B32CD0"/>
    <w:rsid w:val="00B5065C"/>
    <w:rsid w:val="00B546B7"/>
    <w:rsid w:val="00B6042E"/>
    <w:rsid w:val="00B81868"/>
    <w:rsid w:val="00B81CFC"/>
    <w:rsid w:val="00B836C8"/>
    <w:rsid w:val="00B86367"/>
    <w:rsid w:val="00B9321E"/>
    <w:rsid w:val="00B94284"/>
    <w:rsid w:val="00BC3B58"/>
    <w:rsid w:val="00BE78E3"/>
    <w:rsid w:val="00BF0E2E"/>
    <w:rsid w:val="00C03709"/>
    <w:rsid w:val="00C24BF0"/>
    <w:rsid w:val="00C3716D"/>
    <w:rsid w:val="00C400C8"/>
    <w:rsid w:val="00C822FE"/>
    <w:rsid w:val="00C917C7"/>
    <w:rsid w:val="00C93A5A"/>
    <w:rsid w:val="00C964BF"/>
    <w:rsid w:val="00CA7DC5"/>
    <w:rsid w:val="00CB5F02"/>
    <w:rsid w:val="00CE14AE"/>
    <w:rsid w:val="00CE74E7"/>
    <w:rsid w:val="00D0370A"/>
    <w:rsid w:val="00D35529"/>
    <w:rsid w:val="00D434C3"/>
    <w:rsid w:val="00D546DD"/>
    <w:rsid w:val="00D61679"/>
    <w:rsid w:val="00D844C3"/>
    <w:rsid w:val="00D95383"/>
    <w:rsid w:val="00DC4375"/>
    <w:rsid w:val="00DC4C7D"/>
    <w:rsid w:val="00DC5909"/>
    <w:rsid w:val="00DD0199"/>
    <w:rsid w:val="00DF021B"/>
    <w:rsid w:val="00E02857"/>
    <w:rsid w:val="00E07765"/>
    <w:rsid w:val="00E210FD"/>
    <w:rsid w:val="00E21696"/>
    <w:rsid w:val="00E2777D"/>
    <w:rsid w:val="00E363D2"/>
    <w:rsid w:val="00E7525C"/>
    <w:rsid w:val="00E867C3"/>
    <w:rsid w:val="00E87743"/>
    <w:rsid w:val="00E93FF0"/>
    <w:rsid w:val="00ED77DF"/>
    <w:rsid w:val="00EE56DF"/>
    <w:rsid w:val="00F21C5D"/>
    <w:rsid w:val="00F24F9E"/>
    <w:rsid w:val="00F45A32"/>
    <w:rsid w:val="00F5612E"/>
    <w:rsid w:val="00F84484"/>
    <w:rsid w:val="00FA34DA"/>
    <w:rsid w:val="00FB3FB9"/>
    <w:rsid w:val="00FC64D6"/>
    <w:rsid w:val="00FC7D5A"/>
    <w:rsid w:val="00FD3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04B1"/>
  </w:style>
  <w:style w:type="paragraph" w:styleId="Heading1">
    <w:name w:val="heading 1"/>
    <w:basedOn w:val="Normal"/>
    <w:next w:val="Normal"/>
    <w:link w:val="Heading1Char"/>
    <w:uiPriority w:val="9"/>
    <w:qFormat/>
    <w:rsid w:val="006249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249E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49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49E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249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49E1"/>
  </w:style>
  <w:style w:type="paragraph" w:styleId="Footer">
    <w:name w:val="footer"/>
    <w:basedOn w:val="Normal"/>
    <w:link w:val="FooterChar"/>
    <w:uiPriority w:val="99"/>
    <w:unhideWhenUsed/>
    <w:rsid w:val="006249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49E1"/>
  </w:style>
  <w:style w:type="paragraph" w:styleId="Bibliography">
    <w:name w:val="Bibliography"/>
    <w:basedOn w:val="Normal"/>
    <w:next w:val="Normal"/>
    <w:uiPriority w:val="37"/>
    <w:unhideWhenUsed/>
    <w:rsid w:val="006249E1"/>
  </w:style>
  <w:style w:type="character" w:customStyle="1" w:styleId="Heading1Char">
    <w:name w:val="Heading 1 Char"/>
    <w:basedOn w:val="DefaultParagraphFont"/>
    <w:link w:val="Heading1"/>
    <w:uiPriority w:val="9"/>
    <w:rsid w:val="006249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en-US"/>
    </w:rPr>
  </w:style>
  <w:style w:type="character" w:customStyle="1" w:styleId="apple-converted-space">
    <w:name w:val="apple-converted-space"/>
    <w:basedOn w:val="DefaultParagraphFont"/>
    <w:rsid w:val="009F252F"/>
  </w:style>
  <w:style w:type="character" w:styleId="Emphasis">
    <w:name w:val="Emphasis"/>
    <w:basedOn w:val="DefaultParagraphFont"/>
    <w:uiPriority w:val="20"/>
    <w:qFormat/>
    <w:rsid w:val="009F252F"/>
    <w:rPr>
      <w:i/>
      <w:iCs/>
    </w:rPr>
  </w:style>
  <w:style w:type="paragraph" w:styleId="ListParagraph">
    <w:name w:val="List Paragraph"/>
    <w:basedOn w:val="Normal"/>
    <w:uiPriority w:val="34"/>
    <w:qFormat/>
    <w:rsid w:val="006D05C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D3E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3E1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3E1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3E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3E13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D3E1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.old\Users\Akosa\Documents\Academics\English\MLA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8A10850C6DE462DB19CBF0449BCBB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D64E1E-7917-428D-900E-308214588EE4}"/>
      </w:docPartPr>
      <w:docPartBody>
        <w:p w:rsidR="00C05E03" w:rsidRDefault="00503662">
          <w:pPr>
            <w:pStyle w:val="68A10850C6DE462DB19CBF0449BCBB1A"/>
          </w:pPr>
          <w:r w:rsidRPr="00F44DE6">
            <w:rPr>
              <w:rStyle w:val="PlaceholderText"/>
            </w:rPr>
            <w:t>[Author]</w:t>
          </w:r>
        </w:p>
      </w:docPartBody>
    </w:docPart>
    <w:docPart>
      <w:docPartPr>
        <w:name w:val="6768376B3E1947F49D159B79E8F69A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2C77F5-F639-40D5-AA1E-C2A564A1A2C3}"/>
      </w:docPartPr>
      <w:docPartBody>
        <w:p w:rsidR="00C05E03" w:rsidRDefault="00503662">
          <w:pPr>
            <w:pStyle w:val="6768376B3E1947F49D159B79E8F69AE2"/>
          </w:pPr>
          <w:r w:rsidRPr="00F44DE6">
            <w:rPr>
              <w:rStyle w:val="PlaceholderText"/>
            </w:rPr>
            <w:t>[Manager]</w:t>
          </w:r>
        </w:p>
      </w:docPartBody>
    </w:docPart>
    <w:docPart>
      <w:docPartPr>
        <w:name w:val="190C666A51A54468BB68234BBF8F0F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E68E92-36E1-41C4-A1DE-20F591DD8257}"/>
      </w:docPartPr>
      <w:docPartBody>
        <w:p w:rsidR="00C05E03" w:rsidRDefault="00503662">
          <w:pPr>
            <w:pStyle w:val="190C666A51A54468BB68234BBF8F0FE1"/>
          </w:pPr>
          <w:r w:rsidRPr="00F44DE6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662"/>
    <w:rsid w:val="00503662"/>
    <w:rsid w:val="00C05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68A10850C6DE462DB19CBF0449BCBB1A">
    <w:name w:val="68A10850C6DE462DB19CBF0449BCBB1A"/>
  </w:style>
  <w:style w:type="paragraph" w:customStyle="1" w:styleId="6768376B3E1947F49D159B79E8F69AE2">
    <w:name w:val="6768376B3E1947F49D159B79E8F69AE2"/>
  </w:style>
  <w:style w:type="paragraph" w:customStyle="1" w:styleId="190C666A51A54468BB68234BBF8F0FE1">
    <w:name w:val="190C666A51A54468BB68234BBF8F0FE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68A10850C6DE462DB19CBF0449BCBB1A">
    <w:name w:val="68A10850C6DE462DB19CBF0449BCBB1A"/>
  </w:style>
  <w:style w:type="paragraph" w:customStyle="1" w:styleId="6768376B3E1947F49D159B79E8F69AE2">
    <w:name w:val="6768376B3E1947F49D159B79E8F69AE2"/>
  </w:style>
  <w:style w:type="paragraph" w:customStyle="1" w:styleId="190C666A51A54468BB68234BBF8F0FE1">
    <w:name w:val="190C666A51A54468BB68234BBF8F0FE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>2009-01-30T00:00:00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4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ECB79A8-17C9-4715-968A-E619E33CBE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EA527B-2AD0-4CBA-BEF2-4F5982AABBB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B99BE34-0329-447F-AD77-A0F4610F3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MLA</Template>
  <TotalTime>1600</TotalTime>
  <Pages>3</Pages>
  <Words>803</Words>
  <Characters>4583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Before and After</vt:lpstr>
    </vt:vector>
  </TitlesOfParts>
  <Manager>Carman</Manager>
  <Company/>
  <LinksUpToDate>false</LinksUpToDate>
  <CharactersWithSpaces>5376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Before and After</dc:title>
  <dc:creator>Erinne</dc:creator>
  <cp:lastModifiedBy>Akosa</cp:lastModifiedBy>
  <cp:revision>3</cp:revision>
  <cp:lastPrinted>2013-05-21T06:12:00Z</cp:lastPrinted>
  <dcterms:created xsi:type="dcterms:W3CDTF">2013-05-19T22:38:00Z</dcterms:created>
  <dcterms:modified xsi:type="dcterms:W3CDTF">2013-05-21T06:19:00Z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TC300072599990</vt:lpwstr>
  </property>
  <property fmtid="{D5CDD505-2E9C-101B-9397-08002B2CF9AE}" pid="3" name="Google.Documents.Tracking">
    <vt:lpwstr>true</vt:lpwstr>
  </property>
  <property fmtid="{D5CDD505-2E9C-101B-9397-08002B2CF9AE}" pid="4" name="Google.Documents.DocumentId">
    <vt:lpwstr>1CN9a-bvf04-3fSuGr8DrzZtIVwDJ3UhAW0XYuGwTg4k</vt:lpwstr>
  </property>
  <property fmtid="{D5CDD505-2E9C-101B-9397-08002B2CF9AE}" pid="5" name="Google.Documents.RevisionId">
    <vt:lpwstr>12569276344612610603</vt:lpwstr>
  </property>
  <property fmtid="{D5CDD505-2E9C-101B-9397-08002B2CF9AE}" pid="6" name="Google.Documents.PreviousRevisionId">
    <vt:lpwstr>11976071396618059845</vt:lpwstr>
  </property>
  <property fmtid="{D5CDD505-2E9C-101B-9397-08002B2CF9AE}" pid="7" name="Google.Documents.PluginVersion">
    <vt:lpwstr>2.0.2662.553</vt:lpwstr>
  </property>
  <property fmtid="{D5CDD505-2E9C-101B-9397-08002B2CF9AE}" pid="8" name="Google.Documents.MergeIncapabilityFlags">
    <vt:i4>0</vt:i4>
  </property>
</Properties>
</file>